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8CB17" w14:textId="77777777" w:rsidR="0011251B" w:rsidRDefault="0011251B" w:rsidP="003E0590">
      <w:pPr>
        <w:autoSpaceDE w:val="0"/>
        <w:autoSpaceDN w:val="0"/>
        <w:adjustRightInd w:val="0"/>
        <w:spacing w:after="0" w:line="240" w:lineRule="auto"/>
        <w:jc w:val="right"/>
        <w:rPr>
          <w:rFonts w:ascii="Times New Roman" w:hAnsi="Times New Roman" w:cs="Times New Roman"/>
          <w:color w:val="000000"/>
          <w:sz w:val="24"/>
          <w:szCs w:val="24"/>
        </w:rPr>
      </w:pPr>
    </w:p>
    <w:p w14:paraId="65E15904" w14:textId="38CCE8B9" w:rsidR="003E0590" w:rsidRPr="00760CAC" w:rsidRDefault="003E0590" w:rsidP="003E0590">
      <w:pPr>
        <w:autoSpaceDE w:val="0"/>
        <w:autoSpaceDN w:val="0"/>
        <w:adjustRightInd w:val="0"/>
        <w:spacing w:after="0" w:line="240" w:lineRule="auto"/>
        <w:jc w:val="right"/>
        <w:rPr>
          <w:rFonts w:ascii="Times New Roman" w:hAnsi="Times New Roman" w:cs="Times New Roman"/>
          <w:color w:val="000000"/>
          <w:sz w:val="24"/>
          <w:szCs w:val="24"/>
        </w:rPr>
      </w:pPr>
      <w:r w:rsidRPr="00760CAC">
        <w:rPr>
          <w:rFonts w:ascii="Times New Roman" w:hAnsi="Times New Roman" w:cs="Times New Roman"/>
          <w:color w:val="000000"/>
          <w:sz w:val="24"/>
          <w:szCs w:val="24"/>
        </w:rPr>
        <w:t xml:space="preserve">EELNÕU </w:t>
      </w:r>
    </w:p>
    <w:p w14:paraId="32A22C0E" w14:textId="48DC9BED" w:rsidR="003E0590" w:rsidRPr="00760CAC" w:rsidRDefault="00D8124B" w:rsidP="00640400">
      <w:pPr>
        <w:autoSpaceDE w:val="0"/>
        <w:autoSpaceDN w:val="0"/>
        <w:adjustRightInd w:val="0"/>
        <w:spacing w:after="0" w:line="240" w:lineRule="auto"/>
        <w:jc w:val="right"/>
        <w:rPr>
          <w:rFonts w:ascii="Times New Roman" w:hAnsi="Times New Roman" w:cs="Times New Roman"/>
          <w:bCs/>
          <w:color w:val="000000"/>
          <w:sz w:val="28"/>
          <w:szCs w:val="28"/>
        </w:rPr>
      </w:pPr>
      <w:r>
        <w:rPr>
          <w:rFonts w:ascii="Times New Roman" w:hAnsi="Times New Roman" w:cs="Times New Roman"/>
          <w:bCs/>
          <w:color w:val="000000"/>
          <w:sz w:val="28"/>
          <w:szCs w:val="28"/>
        </w:rPr>
        <w:t>2</w:t>
      </w:r>
      <w:r w:rsidR="006F6494">
        <w:rPr>
          <w:rFonts w:ascii="Times New Roman" w:hAnsi="Times New Roman" w:cs="Times New Roman"/>
          <w:bCs/>
          <w:color w:val="000000"/>
          <w:sz w:val="28"/>
          <w:szCs w:val="28"/>
        </w:rPr>
        <w:t>4</w:t>
      </w:r>
      <w:r w:rsidR="00640400">
        <w:rPr>
          <w:rFonts w:ascii="Times New Roman" w:hAnsi="Times New Roman" w:cs="Times New Roman"/>
          <w:bCs/>
          <w:color w:val="000000"/>
          <w:sz w:val="28"/>
          <w:szCs w:val="28"/>
        </w:rPr>
        <w:t>.</w:t>
      </w:r>
      <w:r w:rsidR="00831045">
        <w:rPr>
          <w:rFonts w:ascii="Times New Roman" w:hAnsi="Times New Roman" w:cs="Times New Roman"/>
          <w:bCs/>
          <w:color w:val="000000"/>
          <w:sz w:val="28"/>
          <w:szCs w:val="28"/>
        </w:rPr>
        <w:t>0</w:t>
      </w:r>
      <w:r w:rsidR="00214CE8">
        <w:rPr>
          <w:rFonts w:ascii="Times New Roman" w:hAnsi="Times New Roman" w:cs="Times New Roman"/>
          <w:bCs/>
          <w:color w:val="000000"/>
          <w:sz w:val="28"/>
          <w:szCs w:val="28"/>
        </w:rPr>
        <w:t>4</w:t>
      </w:r>
      <w:r w:rsidR="00640400">
        <w:rPr>
          <w:rFonts w:ascii="Times New Roman" w:hAnsi="Times New Roman" w:cs="Times New Roman"/>
          <w:bCs/>
          <w:color w:val="000000"/>
          <w:sz w:val="28"/>
          <w:szCs w:val="28"/>
        </w:rPr>
        <w:t>.202</w:t>
      </w:r>
      <w:r w:rsidR="00831045">
        <w:rPr>
          <w:rFonts w:ascii="Times New Roman" w:hAnsi="Times New Roman" w:cs="Times New Roman"/>
          <w:bCs/>
          <w:color w:val="000000"/>
          <w:sz w:val="28"/>
          <w:szCs w:val="28"/>
        </w:rPr>
        <w:t>4</w:t>
      </w:r>
    </w:p>
    <w:p w14:paraId="687905E3" w14:textId="77777777" w:rsidR="006648EE" w:rsidRDefault="006648EE" w:rsidP="003E0590">
      <w:pPr>
        <w:autoSpaceDE w:val="0"/>
        <w:autoSpaceDN w:val="0"/>
        <w:adjustRightInd w:val="0"/>
        <w:spacing w:after="0" w:line="240" w:lineRule="auto"/>
        <w:jc w:val="center"/>
        <w:rPr>
          <w:rFonts w:ascii="Times New Roman" w:hAnsi="Times New Roman" w:cs="Times New Roman"/>
          <w:color w:val="000000"/>
          <w:sz w:val="20"/>
          <w:szCs w:val="20"/>
        </w:rPr>
      </w:pPr>
    </w:p>
    <w:p w14:paraId="36AB76DC" w14:textId="3A2C0F3A" w:rsidR="00D60F9B" w:rsidRPr="00D8124B" w:rsidRDefault="00214CE8" w:rsidP="003E0590">
      <w:pPr>
        <w:autoSpaceDE w:val="0"/>
        <w:autoSpaceDN w:val="0"/>
        <w:adjustRightInd w:val="0"/>
        <w:spacing w:after="0" w:line="240" w:lineRule="auto"/>
        <w:jc w:val="center"/>
        <w:rPr>
          <w:rFonts w:ascii="Times New Roman" w:hAnsi="Times New Roman" w:cs="Times New Roman"/>
          <w:b/>
          <w:bCs/>
          <w:color w:val="000000"/>
          <w:sz w:val="32"/>
          <w:szCs w:val="32"/>
        </w:rPr>
      </w:pPr>
      <w:r w:rsidRPr="00D8124B">
        <w:rPr>
          <w:rFonts w:ascii="Times New Roman" w:hAnsi="Times New Roman" w:cs="Times New Roman"/>
          <w:b/>
          <w:bCs/>
          <w:color w:val="000000"/>
          <w:sz w:val="32"/>
          <w:szCs w:val="32"/>
        </w:rPr>
        <w:t>V</w:t>
      </w:r>
      <w:r w:rsidR="003E0590" w:rsidRPr="00D8124B">
        <w:rPr>
          <w:rFonts w:ascii="Times New Roman" w:hAnsi="Times New Roman" w:cs="Times New Roman"/>
          <w:b/>
          <w:bCs/>
          <w:color w:val="000000"/>
          <w:sz w:val="32"/>
          <w:szCs w:val="32"/>
        </w:rPr>
        <w:t>älismaalaste seaduse</w:t>
      </w:r>
      <w:r w:rsidR="008A7369" w:rsidRPr="00D8124B">
        <w:rPr>
          <w:rFonts w:ascii="Times New Roman" w:hAnsi="Times New Roman" w:cs="Times New Roman"/>
          <w:b/>
          <w:bCs/>
          <w:color w:val="000000"/>
          <w:sz w:val="32"/>
          <w:szCs w:val="32"/>
        </w:rPr>
        <w:t xml:space="preserve"> </w:t>
      </w:r>
      <w:r w:rsidRPr="00D8124B">
        <w:rPr>
          <w:rFonts w:ascii="Times New Roman" w:hAnsi="Times New Roman" w:cs="Times New Roman"/>
          <w:b/>
          <w:bCs/>
          <w:color w:val="000000"/>
          <w:sz w:val="32"/>
          <w:szCs w:val="32"/>
        </w:rPr>
        <w:t xml:space="preserve">ja riigilõivuseaduse </w:t>
      </w:r>
      <w:r w:rsidR="003E0590" w:rsidRPr="00D8124B">
        <w:rPr>
          <w:rFonts w:ascii="Times New Roman" w:hAnsi="Times New Roman" w:cs="Times New Roman"/>
          <w:b/>
          <w:bCs/>
          <w:color w:val="000000"/>
          <w:sz w:val="32"/>
          <w:szCs w:val="32"/>
        </w:rPr>
        <w:t>muutmise seadus</w:t>
      </w:r>
      <w:r w:rsidR="00F66899" w:rsidRPr="00D8124B">
        <w:rPr>
          <w:rFonts w:ascii="Times New Roman" w:hAnsi="Times New Roman" w:cs="Times New Roman"/>
          <w:b/>
          <w:bCs/>
          <w:color w:val="000000"/>
          <w:sz w:val="32"/>
          <w:szCs w:val="32"/>
        </w:rPr>
        <w:t xml:space="preserve"> </w:t>
      </w:r>
    </w:p>
    <w:p w14:paraId="1280ED94" w14:textId="2CC7A13F" w:rsidR="003E0590" w:rsidRDefault="00F66899" w:rsidP="003E0590">
      <w:pPr>
        <w:autoSpaceDE w:val="0"/>
        <w:autoSpaceDN w:val="0"/>
        <w:adjustRightInd w:val="0"/>
        <w:spacing w:after="0" w:line="240" w:lineRule="auto"/>
        <w:jc w:val="center"/>
        <w:rPr>
          <w:rFonts w:ascii="Times New Roman" w:hAnsi="Times New Roman" w:cs="Times New Roman"/>
          <w:b/>
          <w:bCs/>
          <w:color w:val="000000"/>
          <w:sz w:val="32"/>
          <w:szCs w:val="32"/>
        </w:rPr>
      </w:pPr>
      <w:r w:rsidRPr="00D8124B">
        <w:rPr>
          <w:rFonts w:ascii="Times New Roman" w:hAnsi="Times New Roman" w:cs="Times New Roman"/>
          <w:b/>
          <w:bCs/>
          <w:color w:val="000000"/>
          <w:sz w:val="32"/>
          <w:szCs w:val="32"/>
        </w:rPr>
        <w:t>(</w:t>
      </w:r>
      <w:r w:rsidR="005B103A" w:rsidRPr="00D8124B">
        <w:rPr>
          <w:rFonts w:ascii="Times New Roman" w:hAnsi="Times New Roman" w:cs="Times New Roman"/>
          <w:b/>
          <w:bCs/>
          <w:color w:val="000000"/>
          <w:sz w:val="32"/>
          <w:szCs w:val="32"/>
        </w:rPr>
        <w:t>viisaotsus</w:t>
      </w:r>
      <w:r w:rsidR="00120ED5" w:rsidRPr="00D8124B">
        <w:rPr>
          <w:rFonts w:ascii="Times New Roman" w:hAnsi="Times New Roman" w:cs="Times New Roman"/>
          <w:b/>
          <w:bCs/>
          <w:color w:val="000000"/>
          <w:sz w:val="32"/>
          <w:szCs w:val="32"/>
        </w:rPr>
        <w:t>t</w:t>
      </w:r>
      <w:r w:rsidR="005B103A" w:rsidRPr="00D8124B">
        <w:rPr>
          <w:rFonts w:ascii="Times New Roman" w:hAnsi="Times New Roman" w:cs="Times New Roman"/>
          <w:b/>
          <w:bCs/>
          <w:color w:val="000000"/>
          <w:sz w:val="32"/>
          <w:szCs w:val="32"/>
        </w:rPr>
        <w:t xml:space="preserve">e </w:t>
      </w:r>
      <w:r w:rsidR="00214CE8" w:rsidRPr="00D8124B">
        <w:rPr>
          <w:rFonts w:ascii="Times New Roman" w:hAnsi="Times New Roman" w:cs="Times New Roman"/>
          <w:b/>
          <w:bCs/>
          <w:color w:val="000000"/>
          <w:sz w:val="32"/>
          <w:szCs w:val="32"/>
        </w:rPr>
        <w:t>vaidlustamine</w:t>
      </w:r>
      <w:r w:rsidRPr="00D8124B">
        <w:rPr>
          <w:rFonts w:ascii="Times New Roman" w:hAnsi="Times New Roman" w:cs="Times New Roman"/>
          <w:b/>
          <w:bCs/>
          <w:color w:val="000000"/>
          <w:sz w:val="32"/>
          <w:szCs w:val="32"/>
        </w:rPr>
        <w:t>)</w:t>
      </w:r>
    </w:p>
    <w:p w14:paraId="77270E18" w14:textId="77777777" w:rsidR="003E0590" w:rsidRPr="00760CAC" w:rsidRDefault="003E0590" w:rsidP="003E0590">
      <w:pPr>
        <w:autoSpaceDE w:val="0"/>
        <w:autoSpaceDN w:val="0"/>
        <w:adjustRightInd w:val="0"/>
        <w:spacing w:after="0" w:line="240" w:lineRule="auto"/>
        <w:rPr>
          <w:rFonts w:ascii="Times New Roman" w:hAnsi="Times New Roman" w:cs="Times New Roman"/>
          <w:bCs/>
          <w:color w:val="000000"/>
          <w:sz w:val="24"/>
          <w:szCs w:val="24"/>
        </w:rPr>
      </w:pPr>
    </w:p>
    <w:p w14:paraId="02539BB7" w14:textId="280669A9" w:rsidR="003B2FDA" w:rsidRPr="001F3FC8" w:rsidRDefault="003B2FDA" w:rsidP="001213AA">
      <w:pPr>
        <w:spacing w:after="0" w:line="240" w:lineRule="auto"/>
        <w:jc w:val="both"/>
        <w:rPr>
          <w:rFonts w:ascii="Times New Roman" w:hAnsi="Times New Roman" w:cs="Times New Roman"/>
          <w:b/>
          <w:bCs/>
          <w:sz w:val="24"/>
          <w:szCs w:val="24"/>
        </w:rPr>
      </w:pPr>
      <w:r w:rsidRPr="001F3FC8">
        <w:rPr>
          <w:rFonts w:ascii="Times New Roman" w:hAnsi="Times New Roman" w:cs="Times New Roman"/>
          <w:b/>
          <w:bCs/>
          <w:sz w:val="24"/>
          <w:szCs w:val="24"/>
        </w:rPr>
        <w:t xml:space="preserve">§ </w:t>
      </w:r>
      <w:r w:rsidR="00214CE8">
        <w:rPr>
          <w:rFonts w:ascii="Times New Roman" w:hAnsi="Times New Roman" w:cs="Times New Roman"/>
          <w:b/>
          <w:bCs/>
          <w:sz w:val="24"/>
          <w:szCs w:val="24"/>
        </w:rPr>
        <w:t>1</w:t>
      </w:r>
      <w:r w:rsidRPr="001F3FC8">
        <w:rPr>
          <w:rFonts w:ascii="Times New Roman" w:hAnsi="Times New Roman" w:cs="Times New Roman"/>
          <w:b/>
          <w:bCs/>
          <w:sz w:val="24"/>
          <w:szCs w:val="24"/>
        </w:rPr>
        <w:t>. Välismaalaste seaduse muutmine</w:t>
      </w:r>
    </w:p>
    <w:p w14:paraId="7D832E5A" w14:textId="77777777" w:rsidR="003B2FDA" w:rsidRPr="001F3FC8" w:rsidRDefault="003B2FDA" w:rsidP="001213AA">
      <w:pPr>
        <w:spacing w:after="0" w:line="240" w:lineRule="auto"/>
        <w:jc w:val="both"/>
        <w:rPr>
          <w:rFonts w:ascii="Times New Roman" w:hAnsi="Times New Roman" w:cs="Times New Roman"/>
          <w:sz w:val="24"/>
          <w:szCs w:val="24"/>
        </w:rPr>
      </w:pPr>
    </w:p>
    <w:p w14:paraId="7FCC292E" w14:textId="77777777" w:rsidR="001F3FC8" w:rsidRPr="00437633" w:rsidRDefault="003E0590" w:rsidP="001F3FC8">
      <w:pPr>
        <w:spacing w:after="0" w:line="240" w:lineRule="auto"/>
        <w:jc w:val="both"/>
        <w:rPr>
          <w:rFonts w:ascii="Times New Roman" w:hAnsi="Times New Roman" w:cs="Times New Roman"/>
          <w:sz w:val="24"/>
          <w:szCs w:val="24"/>
        </w:rPr>
      </w:pPr>
      <w:r w:rsidRPr="00437633">
        <w:rPr>
          <w:rFonts w:ascii="Times New Roman" w:hAnsi="Times New Roman" w:cs="Times New Roman"/>
          <w:sz w:val="24"/>
          <w:szCs w:val="24"/>
        </w:rPr>
        <w:t>Välismaalaste seaduses tehakse järgmised muudatused:</w:t>
      </w:r>
    </w:p>
    <w:p w14:paraId="0161AEF5" w14:textId="77777777" w:rsidR="001F3FC8" w:rsidRPr="00437633" w:rsidRDefault="001F3FC8" w:rsidP="001F3FC8">
      <w:pPr>
        <w:spacing w:after="0" w:line="240" w:lineRule="auto"/>
        <w:jc w:val="both"/>
        <w:rPr>
          <w:rFonts w:ascii="Times New Roman" w:hAnsi="Times New Roman" w:cs="Times New Roman"/>
          <w:sz w:val="24"/>
          <w:szCs w:val="24"/>
        </w:rPr>
      </w:pPr>
    </w:p>
    <w:p w14:paraId="6441B862" w14:textId="2948F625" w:rsidR="00924EDA" w:rsidRPr="00437633" w:rsidRDefault="001F3FC8" w:rsidP="002958C5">
      <w:pPr>
        <w:spacing w:after="0" w:line="240" w:lineRule="auto"/>
        <w:jc w:val="both"/>
        <w:rPr>
          <w:rFonts w:ascii="Times New Roman" w:hAnsi="Times New Roman" w:cs="Times New Roman"/>
          <w:sz w:val="24"/>
          <w:szCs w:val="24"/>
        </w:rPr>
      </w:pPr>
      <w:r w:rsidRPr="00437633">
        <w:rPr>
          <w:rFonts w:ascii="Times New Roman" w:hAnsi="Times New Roman" w:cs="Times New Roman"/>
          <w:b/>
          <w:sz w:val="24"/>
          <w:szCs w:val="24"/>
        </w:rPr>
        <w:t>1)</w:t>
      </w:r>
      <w:r w:rsidRPr="00437633">
        <w:rPr>
          <w:rFonts w:ascii="Times New Roman" w:hAnsi="Times New Roman" w:cs="Times New Roman"/>
          <w:sz w:val="24"/>
          <w:szCs w:val="24"/>
        </w:rPr>
        <w:t xml:space="preserve"> </w:t>
      </w:r>
      <w:r w:rsidR="002958C5" w:rsidRPr="00437633">
        <w:rPr>
          <w:rFonts w:ascii="Times New Roman" w:hAnsi="Times New Roman" w:cs="Times New Roman"/>
          <w:sz w:val="24"/>
          <w:szCs w:val="24"/>
        </w:rPr>
        <w:t>paragrahvi 41 lõike 1 punktis 6 asendatakse sõnad „vaidlustamise käigus tehtud otsuse peale esitatud avalduse“ sõnadega „peale esitatud vaide“;</w:t>
      </w:r>
    </w:p>
    <w:p w14:paraId="09B908F4" w14:textId="77777777" w:rsidR="00A070E5" w:rsidRPr="00437633" w:rsidRDefault="00A070E5" w:rsidP="007E7304">
      <w:pPr>
        <w:spacing w:after="0" w:line="240" w:lineRule="auto"/>
        <w:jc w:val="both"/>
        <w:rPr>
          <w:rFonts w:ascii="Times New Roman" w:hAnsi="Times New Roman" w:cs="Times New Roman"/>
          <w:sz w:val="24"/>
          <w:szCs w:val="24"/>
        </w:rPr>
      </w:pPr>
    </w:p>
    <w:p w14:paraId="03D338BD" w14:textId="42B16708" w:rsidR="00593A33" w:rsidRPr="00437633" w:rsidRDefault="00531053" w:rsidP="007E7304">
      <w:pPr>
        <w:spacing w:after="0" w:line="240" w:lineRule="auto"/>
        <w:jc w:val="both"/>
        <w:rPr>
          <w:rFonts w:ascii="Times New Roman" w:hAnsi="Times New Roman" w:cs="Times New Roman"/>
          <w:sz w:val="24"/>
          <w:szCs w:val="24"/>
        </w:rPr>
      </w:pPr>
      <w:r w:rsidRPr="00437633">
        <w:rPr>
          <w:rFonts w:ascii="Times New Roman" w:hAnsi="Times New Roman" w:cs="Times New Roman"/>
          <w:b/>
          <w:bCs/>
          <w:sz w:val="24"/>
          <w:szCs w:val="24"/>
        </w:rPr>
        <w:t>2</w:t>
      </w:r>
      <w:r w:rsidR="00593A33" w:rsidRPr="00437633">
        <w:rPr>
          <w:rFonts w:ascii="Times New Roman" w:hAnsi="Times New Roman" w:cs="Times New Roman"/>
          <w:b/>
          <w:bCs/>
          <w:sz w:val="24"/>
          <w:szCs w:val="24"/>
        </w:rPr>
        <w:t>)</w:t>
      </w:r>
      <w:r w:rsidR="00593A33" w:rsidRPr="00437633">
        <w:rPr>
          <w:rFonts w:ascii="Times New Roman" w:hAnsi="Times New Roman" w:cs="Times New Roman"/>
          <w:sz w:val="24"/>
          <w:szCs w:val="24"/>
        </w:rPr>
        <w:t xml:space="preserve"> paragrahvi 41 lõiget</w:t>
      </w:r>
      <w:r w:rsidR="004D6526" w:rsidRPr="00437633">
        <w:rPr>
          <w:rFonts w:ascii="Times New Roman" w:hAnsi="Times New Roman" w:cs="Times New Roman"/>
          <w:sz w:val="24"/>
          <w:szCs w:val="24"/>
        </w:rPr>
        <w:t xml:space="preserve"> 1 </w:t>
      </w:r>
      <w:r w:rsidR="00593A33" w:rsidRPr="00437633">
        <w:rPr>
          <w:rFonts w:ascii="Times New Roman" w:hAnsi="Times New Roman" w:cs="Times New Roman"/>
          <w:sz w:val="24"/>
          <w:szCs w:val="24"/>
        </w:rPr>
        <w:t>täiendatakse punktiga 8 järgmises sõnastuses:</w:t>
      </w:r>
    </w:p>
    <w:p w14:paraId="786BAB31" w14:textId="77777777" w:rsidR="00593A33" w:rsidRPr="00437633" w:rsidRDefault="00593A33" w:rsidP="007E7304">
      <w:pPr>
        <w:spacing w:after="0" w:line="240" w:lineRule="auto"/>
        <w:jc w:val="both"/>
        <w:rPr>
          <w:rFonts w:ascii="Times New Roman" w:hAnsi="Times New Roman" w:cs="Times New Roman"/>
          <w:sz w:val="24"/>
          <w:szCs w:val="24"/>
        </w:rPr>
      </w:pPr>
    </w:p>
    <w:p w14:paraId="116F3F66" w14:textId="0F86363C" w:rsidR="00593A33" w:rsidRPr="00437633" w:rsidRDefault="00593A33" w:rsidP="007E7304">
      <w:pPr>
        <w:spacing w:after="0" w:line="240" w:lineRule="auto"/>
        <w:jc w:val="both"/>
        <w:rPr>
          <w:rFonts w:ascii="Times New Roman" w:hAnsi="Times New Roman" w:cs="Times New Roman"/>
          <w:sz w:val="24"/>
          <w:szCs w:val="24"/>
        </w:rPr>
      </w:pPr>
      <w:r w:rsidRPr="00437633">
        <w:rPr>
          <w:rFonts w:ascii="Times New Roman" w:hAnsi="Times New Roman" w:cs="Times New Roman"/>
          <w:sz w:val="24"/>
          <w:szCs w:val="24"/>
        </w:rPr>
        <w:t xml:space="preserve">„8) </w:t>
      </w:r>
      <w:r w:rsidR="004D6526" w:rsidRPr="00437633">
        <w:rPr>
          <w:rFonts w:ascii="Times New Roman" w:hAnsi="Times New Roman" w:cs="Times New Roman"/>
          <w:sz w:val="24"/>
          <w:szCs w:val="24"/>
        </w:rPr>
        <w:t>r</w:t>
      </w:r>
      <w:r w:rsidRPr="00437633">
        <w:rPr>
          <w:rFonts w:ascii="Times New Roman" w:hAnsi="Times New Roman" w:cs="Times New Roman"/>
          <w:sz w:val="24"/>
          <w:szCs w:val="24"/>
        </w:rPr>
        <w:t>eisiloa andmisest keeldumise, reisiloa tühistamise ja reisiloa kehtetuks tunnistamise otsuse peale esitatud vaide läbivaatamine.“;</w:t>
      </w:r>
    </w:p>
    <w:p w14:paraId="601E0B3E" w14:textId="77777777" w:rsidR="00593A33" w:rsidRPr="00437633" w:rsidRDefault="00593A33" w:rsidP="007E7304">
      <w:pPr>
        <w:spacing w:after="0" w:line="240" w:lineRule="auto"/>
        <w:jc w:val="both"/>
        <w:rPr>
          <w:rFonts w:ascii="Times New Roman" w:hAnsi="Times New Roman" w:cs="Times New Roman"/>
          <w:sz w:val="24"/>
          <w:szCs w:val="24"/>
        </w:rPr>
      </w:pPr>
    </w:p>
    <w:p w14:paraId="46A3DB26" w14:textId="33B153F3" w:rsidR="00E84D01" w:rsidRPr="00437633" w:rsidRDefault="00531053" w:rsidP="00E84D01">
      <w:pPr>
        <w:spacing w:after="0" w:line="240" w:lineRule="auto"/>
        <w:jc w:val="both"/>
        <w:rPr>
          <w:rFonts w:ascii="Times New Roman" w:hAnsi="Times New Roman" w:cs="Times New Roman"/>
          <w:sz w:val="24"/>
          <w:szCs w:val="24"/>
        </w:rPr>
      </w:pPr>
      <w:r w:rsidRPr="00437633">
        <w:rPr>
          <w:rFonts w:ascii="Times New Roman" w:hAnsi="Times New Roman" w:cs="Times New Roman"/>
          <w:b/>
          <w:bCs/>
          <w:sz w:val="24"/>
          <w:szCs w:val="24"/>
        </w:rPr>
        <w:t>3</w:t>
      </w:r>
      <w:r w:rsidR="00AA6FDE" w:rsidRPr="00437633">
        <w:rPr>
          <w:rFonts w:ascii="Times New Roman" w:hAnsi="Times New Roman" w:cs="Times New Roman"/>
          <w:b/>
          <w:bCs/>
          <w:sz w:val="24"/>
          <w:szCs w:val="24"/>
        </w:rPr>
        <w:t>)</w:t>
      </w:r>
      <w:r w:rsidR="00AA6FDE" w:rsidRPr="00437633">
        <w:rPr>
          <w:rFonts w:ascii="Times New Roman" w:hAnsi="Times New Roman" w:cs="Times New Roman"/>
          <w:sz w:val="24"/>
          <w:szCs w:val="24"/>
        </w:rPr>
        <w:t xml:space="preserve"> </w:t>
      </w:r>
      <w:commentRangeStart w:id="0"/>
      <w:r w:rsidR="00E84D01" w:rsidRPr="00437633">
        <w:rPr>
          <w:rFonts w:ascii="Times New Roman" w:hAnsi="Times New Roman" w:cs="Times New Roman"/>
          <w:sz w:val="24"/>
          <w:szCs w:val="24"/>
        </w:rPr>
        <w:t xml:space="preserve">paragrahvi 98 </w:t>
      </w:r>
      <w:commentRangeEnd w:id="0"/>
      <w:r w:rsidR="006F76CE">
        <w:rPr>
          <w:rStyle w:val="Kommentaariviide"/>
        </w:rPr>
        <w:commentReference w:id="0"/>
      </w:r>
      <w:r w:rsidR="00E84D01" w:rsidRPr="00437633">
        <w:rPr>
          <w:rFonts w:ascii="Times New Roman" w:hAnsi="Times New Roman" w:cs="Times New Roman"/>
          <w:sz w:val="24"/>
          <w:szCs w:val="24"/>
        </w:rPr>
        <w:t>täiendatakse lõikega 3 järgmises sõnastuses:</w:t>
      </w:r>
    </w:p>
    <w:p w14:paraId="7BA74D9D" w14:textId="77777777" w:rsidR="00E84D01" w:rsidRPr="00437633" w:rsidRDefault="00E84D01" w:rsidP="00E84D01">
      <w:pPr>
        <w:spacing w:after="0" w:line="240" w:lineRule="auto"/>
        <w:jc w:val="both"/>
        <w:rPr>
          <w:rFonts w:ascii="Times New Roman" w:hAnsi="Times New Roman" w:cs="Times New Roman"/>
          <w:sz w:val="24"/>
          <w:szCs w:val="24"/>
        </w:rPr>
      </w:pPr>
    </w:p>
    <w:p w14:paraId="71E18B64" w14:textId="1659E661" w:rsidR="00E84D01" w:rsidRPr="001551A8" w:rsidRDefault="00E84D01" w:rsidP="00E84D01">
      <w:pPr>
        <w:spacing w:after="0" w:line="240" w:lineRule="auto"/>
        <w:jc w:val="both"/>
        <w:rPr>
          <w:rFonts w:ascii="Times New Roman" w:hAnsi="Times New Roman" w:cs="Times New Roman"/>
          <w:sz w:val="24"/>
          <w:szCs w:val="24"/>
        </w:rPr>
      </w:pPr>
      <w:r w:rsidRPr="00437633">
        <w:rPr>
          <w:rFonts w:ascii="Times New Roman" w:hAnsi="Times New Roman" w:cs="Times New Roman"/>
          <w:sz w:val="24"/>
          <w:szCs w:val="24"/>
        </w:rPr>
        <w:t xml:space="preserve">„(3) </w:t>
      </w:r>
      <w:r w:rsidR="00DD1CF8" w:rsidRPr="00437633">
        <w:rPr>
          <w:rFonts w:ascii="Times New Roman" w:hAnsi="Times New Roman" w:cs="Times New Roman"/>
          <w:sz w:val="24"/>
          <w:szCs w:val="24"/>
        </w:rPr>
        <w:t xml:space="preserve">Viisa andmise </w:t>
      </w:r>
      <w:r w:rsidR="00DD1CF8" w:rsidRPr="001551A8">
        <w:rPr>
          <w:rFonts w:ascii="Times New Roman" w:hAnsi="Times New Roman" w:cs="Times New Roman"/>
          <w:sz w:val="24"/>
          <w:szCs w:val="24"/>
        </w:rPr>
        <w:t xml:space="preserve">otsuse kehtivus lõpeb, kui </w:t>
      </w:r>
      <w:r w:rsidRPr="001551A8">
        <w:rPr>
          <w:rFonts w:ascii="Times New Roman" w:hAnsi="Times New Roman" w:cs="Times New Roman"/>
          <w:sz w:val="24"/>
          <w:szCs w:val="24"/>
        </w:rPr>
        <w:t xml:space="preserve">välismaalane ei ole </w:t>
      </w:r>
      <w:r w:rsidR="00224C89" w:rsidRPr="001551A8">
        <w:rPr>
          <w:rFonts w:ascii="Times New Roman" w:hAnsi="Times New Roman" w:cs="Times New Roman"/>
          <w:sz w:val="24"/>
          <w:szCs w:val="24"/>
        </w:rPr>
        <w:t xml:space="preserve">kuue </w:t>
      </w:r>
      <w:r w:rsidRPr="001551A8">
        <w:rPr>
          <w:rFonts w:ascii="Times New Roman" w:hAnsi="Times New Roman" w:cs="Times New Roman"/>
          <w:sz w:val="24"/>
          <w:szCs w:val="24"/>
        </w:rPr>
        <w:t xml:space="preserve">kuu jooksul viisa andmise otsusest ilmunud </w:t>
      </w:r>
      <w:r w:rsidR="004E129F" w:rsidRPr="001551A8">
        <w:rPr>
          <w:rFonts w:ascii="Times New Roman" w:hAnsi="Times New Roman" w:cs="Times New Roman"/>
          <w:sz w:val="24"/>
          <w:szCs w:val="24"/>
        </w:rPr>
        <w:t>haldusorgani asukohta</w:t>
      </w:r>
      <w:r w:rsidRPr="001551A8">
        <w:rPr>
          <w:rFonts w:ascii="Times New Roman" w:hAnsi="Times New Roman" w:cs="Times New Roman"/>
          <w:sz w:val="24"/>
          <w:szCs w:val="24"/>
        </w:rPr>
        <w:t xml:space="preserve"> viisakleebise </w:t>
      </w:r>
      <w:r w:rsidR="00576A55" w:rsidRPr="001551A8">
        <w:rPr>
          <w:rFonts w:ascii="Times New Roman" w:hAnsi="Times New Roman" w:cs="Times New Roman"/>
          <w:sz w:val="24"/>
          <w:szCs w:val="24"/>
        </w:rPr>
        <w:t>vormistamiseks</w:t>
      </w:r>
      <w:r w:rsidRPr="001551A8">
        <w:rPr>
          <w:rFonts w:ascii="Times New Roman" w:hAnsi="Times New Roman" w:cs="Times New Roman"/>
          <w:sz w:val="24"/>
          <w:szCs w:val="24"/>
        </w:rPr>
        <w:t xml:space="preserve">.“; </w:t>
      </w:r>
    </w:p>
    <w:p w14:paraId="4AB39F55" w14:textId="77777777" w:rsidR="00E84D01" w:rsidRPr="001551A8" w:rsidRDefault="00E84D01" w:rsidP="00E84D01">
      <w:pPr>
        <w:spacing w:after="0" w:line="240" w:lineRule="auto"/>
        <w:jc w:val="both"/>
        <w:rPr>
          <w:rFonts w:ascii="Times New Roman" w:hAnsi="Times New Roman" w:cs="Times New Roman"/>
          <w:sz w:val="24"/>
          <w:szCs w:val="24"/>
        </w:rPr>
      </w:pPr>
    </w:p>
    <w:p w14:paraId="29090987" w14:textId="36ECADF6" w:rsidR="00E84D01" w:rsidRPr="001551A8" w:rsidRDefault="00531053" w:rsidP="00E84D01">
      <w:pPr>
        <w:spacing w:after="0" w:line="240" w:lineRule="auto"/>
        <w:jc w:val="both"/>
        <w:rPr>
          <w:rFonts w:ascii="Times New Roman" w:hAnsi="Times New Roman" w:cs="Times New Roman"/>
          <w:sz w:val="24"/>
          <w:szCs w:val="24"/>
        </w:rPr>
      </w:pPr>
      <w:r w:rsidRPr="001551A8">
        <w:rPr>
          <w:rFonts w:ascii="Times New Roman" w:hAnsi="Times New Roman" w:cs="Times New Roman"/>
          <w:b/>
          <w:bCs/>
          <w:sz w:val="24"/>
          <w:szCs w:val="24"/>
        </w:rPr>
        <w:t>4</w:t>
      </w:r>
      <w:r w:rsidR="00E84D01" w:rsidRPr="001551A8">
        <w:rPr>
          <w:rFonts w:ascii="Times New Roman" w:hAnsi="Times New Roman" w:cs="Times New Roman"/>
          <w:b/>
          <w:bCs/>
          <w:sz w:val="24"/>
          <w:szCs w:val="24"/>
        </w:rPr>
        <w:t>)</w:t>
      </w:r>
      <w:r w:rsidR="00E84D01" w:rsidRPr="001551A8">
        <w:rPr>
          <w:rFonts w:ascii="Times New Roman" w:hAnsi="Times New Roman" w:cs="Times New Roman"/>
          <w:sz w:val="24"/>
          <w:szCs w:val="24"/>
        </w:rPr>
        <w:t xml:space="preserve"> paragrahvi 99 täiendatakse lõikega 4 järgmises sõnastuses:</w:t>
      </w:r>
    </w:p>
    <w:p w14:paraId="5ABF40C8" w14:textId="77777777" w:rsidR="00E84D01" w:rsidRPr="001551A8" w:rsidRDefault="00E84D01" w:rsidP="00E84D01">
      <w:pPr>
        <w:spacing w:after="0" w:line="240" w:lineRule="auto"/>
        <w:jc w:val="both"/>
        <w:rPr>
          <w:rFonts w:ascii="Times New Roman" w:hAnsi="Times New Roman" w:cs="Times New Roman"/>
          <w:sz w:val="24"/>
          <w:szCs w:val="24"/>
        </w:rPr>
      </w:pPr>
    </w:p>
    <w:p w14:paraId="6C0ED83F" w14:textId="11E7D296" w:rsidR="00E84D01" w:rsidRPr="001551A8" w:rsidRDefault="00E84D01" w:rsidP="00E84D01">
      <w:pPr>
        <w:spacing w:after="0" w:line="240" w:lineRule="auto"/>
        <w:jc w:val="both"/>
        <w:rPr>
          <w:rFonts w:ascii="Times New Roman" w:hAnsi="Times New Roman" w:cs="Times New Roman"/>
          <w:sz w:val="24"/>
          <w:szCs w:val="24"/>
        </w:rPr>
      </w:pPr>
      <w:r w:rsidRPr="001551A8">
        <w:rPr>
          <w:rFonts w:ascii="Times New Roman" w:hAnsi="Times New Roman" w:cs="Times New Roman"/>
          <w:sz w:val="24"/>
          <w:szCs w:val="24"/>
        </w:rPr>
        <w:t xml:space="preserve">„(4) </w:t>
      </w:r>
      <w:commentRangeStart w:id="1"/>
      <w:r w:rsidR="003E53BA" w:rsidRPr="001551A8">
        <w:rPr>
          <w:rFonts w:ascii="Times New Roman" w:hAnsi="Times New Roman" w:cs="Times New Roman"/>
          <w:sz w:val="24"/>
          <w:szCs w:val="24"/>
        </w:rPr>
        <w:t>Viibimisaja pikendamise otsuse kehtivus lõpeb</w:t>
      </w:r>
      <w:commentRangeEnd w:id="1"/>
      <w:r w:rsidR="006F76CE">
        <w:rPr>
          <w:rStyle w:val="Kommentaariviide"/>
        </w:rPr>
        <w:commentReference w:id="1"/>
      </w:r>
      <w:r w:rsidR="003E53BA" w:rsidRPr="001551A8">
        <w:rPr>
          <w:rFonts w:ascii="Times New Roman" w:hAnsi="Times New Roman" w:cs="Times New Roman"/>
          <w:sz w:val="24"/>
          <w:szCs w:val="24"/>
        </w:rPr>
        <w:t>, kui</w:t>
      </w:r>
      <w:commentRangeStart w:id="2"/>
      <w:r w:rsidR="003E53BA" w:rsidRPr="001551A8">
        <w:rPr>
          <w:rFonts w:ascii="Times New Roman" w:hAnsi="Times New Roman" w:cs="Times New Roman"/>
          <w:sz w:val="24"/>
          <w:szCs w:val="24"/>
        </w:rPr>
        <w:t xml:space="preserve"> </w:t>
      </w:r>
      <w:r w:rsidRPr="001551A8">
        <w:rPr>
          <w:rFonts w:ascii="Times New Roman" w:hAnsi="Times New Roman" w:cs="Times New Roman"/>
          <w:sz w:val="24"/>
          <w:szCs w:val="24"/>
        </w:rPr>
        <w:t xml:space="preserve">välismaalane </w:t>
      </w:r>
      <w:commentRangeEnd w:id="2"/>
      <w:r w:rsidR="006F76CE">
        <w:rPr>
          <w:rStyle w:val="Kommentaariviide"/>
        </w:rPr>
        <w:commentReference w:id="2"/>
      </w:r>
      <w:r w:rsidRPr="001551A8">
        <w:rPr>
          <w:rFonts w:ascii="Times New Roman" w:hAnsi="Times New Roman" w:cs="Times New Roman"/>
          <w:sz w:val="24"/>
          <w:szCs w:val="24"/>
        </w:rPr>
        <w:t>ei ole kuu</w:t>
      </w:r>
      <w:r w:rsidR="00224C89" w:rsidRPr="001551A8">
        <w:rPr>
          <w:rFonts w:ascii="Times New Roman" w:hAnsi="Times New Roman" w:cs="Times New Roman"/>
          <w:sz w:val="24"/>
          <w:szCs w:val="24"/>
        </w:rPr>
        <w:t>e kuu</w:t>
      </w:r>
      <w:r w:rsidRPr="001551A8">
        <w:rPr>
          <w:rFonts w:ascii="Times New Roman" w:hAnsi="Times New Roman" w:cs="Times New Roman"/>
          <w:sz w:val="24"/>
          <w:szCs w:val="24"/>
        </w:rPr>
        <w:t xml:space="preserve"> jooksul </w:t>
      </w:r>
      <w:r w:rsidR="00B67F1E" w:rsidRPr="001551A8">
        <w:rPr>
          <w:rFonts w:ascii="Times New Roman" w:hAnsi="Times New Roman" w:cs="Times New Roman"/>
          <w:sz w:val="24"/>
          <w:szCs w:val="24"/>
        </w:rPr>
        <w:t>viibimisaja</w:t>
      </w:r>
      <w:r w:rsidRPr="001551A8">
        <w:rPr>
          <w:rFonts w:ascii="Times New Roman" w:hAnsi="Times New Roman" w:cs="Times New Roman"/>
          <w:sz w:val="24"/>
          <w:szCs w:val="24"/>
        </w:rPr>
        <w:t xml:space="preserve"> pikendamise otsusest ilmunud </w:t>
      </w:r>
      <w:r w:rsidR="004E129F" w:rsidRPr="001551A8">
        <w:rPr>
          <w:rFonts w:ascii="Times New Roman" w:hAnsi="Times New Roman" w:cs="Times New Roman"/>
          <w:sz w:val="24"/>
          <w:szCs w:val="24"/>
        </w:rPr>
        <w:t>haldusorgani asukohta</w:t>
      </w:r>
      <w:r w:rsidRPr="001551A8">
        <w:rPr>
          <w:rFonts w:ascii="Times New Roman" w:hAnsi="Times New Roman" w:cs="Times New Roman"/>
          <w:sz w:val="24"/>
          <w:szCs w:val="24"/>
        </w:rPr>
        <w:t xml:space="preserve"> vii</w:t>
      </w:r>
      <w:r w:rsidR="00576A55" w:rsidRPr="001551A8">
        <w:rPr>
          <w:rFonts w:ascii="Times New Roman" w:hAnsi="Times New Roman" w:cs="Times New Roman"/>
          <w:sz w:val="24"/>
          <w:szCs w:val="24"/>
        </w:rPr>
        <w:t>bimisaja pikendamise vormistamiseks</w:t>
      </w:r>
      <w:r w:rsidRPr="001551A8">
        <w:rPr>
          <w:rFonts w:ascii="Times New Roman" w:hAnsi="Times New Roman" w:cs="Times New Roman"/>
          <w:sz w:val="24"/>
          <w:szCs w:val="24"/>
        </w:rPr>
        <w:t xml:space="preserve">.“; </w:t>
      </w:r>
    </w:p>
    <w:p w14:paraId="26F90F66" w14:textId="77777777" w:rsidR="00E84D01" w:rsidRPr="001551A8" w:rsidRDefault="00E84D01" w:rsidP="00E84D01">
      <w:pPr>
        <w:spacing w:after="0" w:line="240" w:lineRule="auto"/>
        <w:jc w:val="both"/>
        <w:rPr>
          <w:rFonts w:ascii="Times New Roman" w:hAnsi="Times New Roman" w:cs="Times New Roman"/>
          <w:sz w:val="24"/>
          <w:szCs w:val="24"/>
        </w:rPr>
      </w:pPr>
    </w:p>
    <w:p w14:paraId="3509FA18" w14:textId="4C65D230" w:rsidR="00301CAE" w:rsidRPr="001551A8" w:rsidRDefault="00531053" w:rsidP="00E84D01">
      <w:pPr>
        <w:spacing w:after="0" w:line="240" w:lineRule="auto"/>
        <w:jc w:val="both"/>
        <w:rPr>
          <w:rFonts w:ascii="Times New Roman" w:hAnsi="Times New Roman" w:cs="Times New Roman"/>
          <w:sz w:val="24"/>
          <w:szCs w:val="24"/>
        </w:rPr>
      </w:pPr>
      <w:r w:rsidRPr="001551A8">
        <w:rPr>
          <w:rFonts w:ascii="Times New Roman" w:hAnsi="Times New Roman" w:cs="Times New Roman"/>
          <w:b/>
          <w:bCs/>
          <w:sz w:val="24"/>
          <w:szCs w:val="24"/>
        </w:rPr>
        <w:t>5</w:t>
      </w:r>
      <w:r w:rsidR="00E84D01" w:rsidRPr="001551A8">
        <w:rPr>
          <w:rFonts w:ascii="Times New Roman" w:hAnsi="Times New Roman" w:cs="Times New Roman"/>
          <w:b/>
          <w:bCs/>
          <w:sz w:val="24"/>
          <w:szCs w:val="24"/>
        </w:rPr>
        <w:t>)</w:t>
      </w:r>
      <w:r w:rsidR="00E84D01" w:rsidRPr="001551A8">
        <w:rPr>
          <w:rFonts w:ascii="Times New Roman" w:hAnsi="Times New Roman" w:cs="Times New Roman"/>
          <w:sz w:val="24"/>
          <w:szCs w:val="24"/>
        </w:rPr>
        <w:t xml:space="preserve"> </w:t>
      </w:r>
      <w:r w:rsidR="00A070E5" w:rsidRPr="001551A8">
        <w:rPr>
          <w:rFonts w:ascii="Times New Roman" w:hAnsi="Times New Roman" w:cs="Times New Roman"/>
          <w:sz w:val="24"/>
          <w:szCs w:val="24"/>
        </w:rPr>
        <w:t>paragrahvides</w:t>
      </w:r>
      <w:r w:rsidR="00710B49" w:rsidRPr="001551A8">
        <w:rPr>
          <w:rFonts w:ascii="Times New Roman" w:hAnsi="Times New Roman" w:cs="Times New Roman"/>
          <w:sz w:val="24"/>
          <w:szCs w:val="24"/>
        </w:rPr>
        <w:t xml:space="preserve"> 100</w:t>
      </w:r>
      <w:r w:rsidR="00710B49" w:rsidRPr="001551A8">
        <w:rPr>
          <w:rFonts w:ascii="Times New Roman" w:hAnsi="Times New Roman" w:cs="Times New Roman"/>
          <w:sz w:val="24"/>
          <w:szCs w:val="24"/>
          <w:vertAlign w:val="superscript"/>
        </w:rPr>
        <w:t>1</w:t>
      </w:r>
      <w:ins w:id="3" w:author="Kärt Voor" w:date="2024-05-15T16:17:00Z">
        <w:r w:rsidR="007376C4">
          <w:rPr>
            <w:rFonts w:ascii="Times New Roman" w:hAnsi="Times New Roman" w:cs="Times New Roman"/>
            <w:sz w:val="24"/>
            <w:szCs w:val="24"/>
          </w:rPr>
          <w:t xml:space="preserve"> </w:t>
        </w:r>
        <w:commentRangeStart w:id="4"/>
        <w:r w:rsidR="007376C4">
          <w:rPr>
            <w:rFonts w:ascii="Times New Roman" w:hAnsi="Times New Roman" w:cs="Times New Roman"/>
            <w:sz w:val="24"/>
            <w:szCs w:val="24"/>
          </w:rPr>
          <w:t>lõigetes 1</w:t>
        </w:r>
        <w:r w:rsidR="007376C4" w:rsidRPr="007376C4">
          <w:rPr>
            <w:rFonts w:ascii="Times New Roman" w:hAnsi="Times New Roman" w:cs="Times New Roman"/>
            <w:sz w:val="24"/>
            <w:szCs w:val="24"/>
            <w:vertAlign w:val="superscript"/>
            <w:rPrChange w:id="5" w:author="Kärt Voor" w:date="2024-05-15T16:17:00Z">
              <w:rPr>
                <w:rFonts w:ascii="Times New Roman" w:hAnsi="Times New Roman" w:cs="Times New Roman"/>
                <w:sz w:val="24"/>
                <w:szCs w:val="24"/>
              </w:rPr>
            </w:rPrChange>
          </w:rPr>
          <w:t>1</w:t>
        </w:r>
        <w:r w:rsidR="007376C4">
          <w:rPr>
            <w:rFonts w:ascii="Times New Roman" w:hAnsi="Times New Roman" w:cs="Times New Roman"/>
            <w:sz w:val="24"/>
            <w:szCs w:val="24"/>
          </w:rPr>
          <w:t xml:space="preserve"> ja 2</w:t>
        </w:r>
        <w:commentRangeEnd w:id="4"/>
        <w:r w:rsidR="007376C4">
          <w:rPr>
            <w:rStyle w:val="Kommentaariviide"/>
          </w:rPr>
          <w:commentReference w:id="4"/>
        </w:r>
      </w:ins>
      <w:ins w:id="6" w:author="Kärt Voor" w:date="2024-05-15T16:18:00Z">
        <w:r w:rsidR="007376C4">
          <w:rPr>
            <w:rFonts w:ascii="Times New Roman" w:hAnsi="Times New Roman" w:cs="Times New Roman"/>
            <w:sz w:val="24"/>
            <w:szCs w:val="24"/>
          </w:rPr>
          <w:t>, §-s 100</w:t>
        </w:r>
        <w:r w:rsidR="007376C4" w:rsidRPr="007376C4">
          <w:rPr>
            <w:rFonts w:ascii="Times New Roman" w:hAnsi="Times New Roman" w:cs="Times New Roman"/>
            <w:sz w:val="24"/>
            <w:szCs w:val="24"/>
            <w:vertAlign w:val="superscript"/>
            <w:rPrChange w:id="7" w:author="Kärt Voor" w:date="2024-05-15T16:18:00Z">
              <w:rPr>
                <w:rFonts w:ascii="Times New Roman" w:hAnsi="Times New Roman" w:cs="Times New Roman"/>
                <w:sz w:val="24"/>
                <w:szCs w:val="24"/>
              </w:rPr>
            </w:rPrChange>
          </w:rPr>
          <w:t>2</w:t>
        </w:r>
        <w:r w:rsidR="007376C4">
          <w:rPr>
            <w:rFonts w:ascii="Times New Roman" w:hAnsi="Times New Roman" w:cs="Times New Roman"/>
            <w:sz w:val="24"/>
            <w:szCs w:val="24"/>
          </w:rPr>
          <w:t>, §</w:t>
        </w:r>
      </w:ins>
      <w:del w:id="8" w:author="Kärt Voor" w:date="2024-05-15T16:18:00Z">
        <w:r w:rsidR="006A5ACB" w:rsidRPr="001551A8" w:rsidDel="007376C4">
          <w:rPr>
            <w:rFonts w:ascii="Times New Roman" w:hAnsi="Times New Roman" w:cs="Times New Roman"/>
            <w:sz w:val="24"/>
            <w:szCs w:val="24"/>
          </w:rPr>
          <w:delText>–</w:delText>
        </w:r>
      </w:del>
      <w:r w:rsidR="00C44F11" w:rsidRPr="001551A8">
        <w:rPr>
          <w:rFonts w:ascii="Times New Roman" w:hAnsi="Times New Roman" w:cs="Times New Roman"/>
          <w:sz w:val="24"/>
          <w:szCs w:val="24"/>
        </w:rPr>
        <w:t>100</w:t>
      </w:r>
      <w:r w:rsidR="00C44F11" w:rsidRPr="001551A8">
        <w:rPr>
          <w:rFonts w:ascii="Times New Roman" w:hAnsi="Times New Roman" w:cs="Times New Roman"/>
          <w:sz w:val="24"/>
          <w:szCs w:val="24"/>
          <w:vertAlign w:val="superscript"/>
        </w:rPr>
        <w:t>3</w:t>
      </w:r>
      <w:ins w:id="9" w:author="Kärt Voor" w:date="2024-05-17T11:47:00Z">
        <w:r w:rsidR="00D56EF5">
          <w:rPr>
            <w:rFonts w:ascii="Times New Roman" w:hAnsi="Times New Roman" w:cs="Times New Roman"/>
            <w:sz w:val="24"/>
            <w:szCs w:val="24"/>
            <w:vertAlign w:val="superscript"/>
          </w:rPr>
          <w:t xml:space="preserve"> </w:t>
        </w:r>
        <w:r w:rsidR="00D56EF5">
          <w:rPr>
            <w:rFonts w:ascii="Times New Roman" w:hAnsi="Times New Roman" w:cs="Times New Roman"/>
            <w:sz w:val="24"/>
            <w:szCs w:val="24"/>
          </w:rPr>
          <w:t>pealkirjas ja tekstis</w:t>
        </w:r>
      </w:ins>
      <w:r w:rsidR="00C44F11" w:rsidRPr="001551A8">
        <w:rPr>
          <w:rFonts w:ascii="Times New Roman" w:hAnsi="Times New Roman" w:cs="Times New Roman"/>
          <w:sz w:val="24"/>
          <w:szCs w:val="24"/>
        </w:rPr>
        <w:t>, §-i 100</w:t>
      </w:r>
      <w:r w:rsidR="00C44F11" w:rsidRPr="001551A8">
        <w:rPr>
          <w:rFonts w:ascii="Times New Roman" w:hAnsi="Times New Roman" w:cs="Times New Roman"/>
          <w:sz w:val="24"/>
          <w:szCs w:val="24"/>
          <w:vertAlign w:val="superscript"/>
        </w:rPr>
        <w:t>4</w:t>
      </w:r>
      <w:r w:rsidR="00C44F11" w:rsidRPr="001551A8">
        <w:rPr>
          <w:rFonts w:ascii="Times New Roman" w:hAnsi="Times New Roman" w:cs="Times New Roman"/>
          <w:sz w:val="24"/>
          <w:szCs w:val="24"/>
        </w:rPr>
        <w:t xml:space="preserve"> pealkirjas</w:t>
      </w:r>
      <w:r w:rsidR="00F87A3E" w:rsidRPr="001551A8">
        <w:rPr>
          <w:rFonts w:ascii="Times New Roman" w:hAnsi="Times New Roman" w:cs="Times New Roman"/>
          <w:sz w:val="24"/>
          <w:szCs w:val="24"/>
        </w:rPr>
        <w:t xml:space="preserve"> ja lõikes 1</w:t>
      </w:r>
      <w:r w:rsidR="00C44F11" w:rsidRPr="001551A8">
        <w:rPr>
          <w:rFonts w:ascii="Times New Roman" w:hAnsi="Times New Roman" w:cs="Times New Roman"/>
          <w:sz w:val="24"/>
          <w:szCs w:val="24"/>
        </w:rPr>
        <w:t xml:space="preserve">, </w:t>
      </w:r>
      <w:r w:rsidR="008432B5" w:rsidRPr="001551A8">
        <w:rPr>
          <w:rFonts w:ascii="Times New Roman" w:hAnsi="Times New Roman" w:cs="Times New Roman"/>
          <w:sz w:val="24"/>
          <w:szCs w:val="24"/>
        </w:rPr>
        <w:t>§-i 100</w:t>
      </w:r>
      <w:r w:rsidR="008432B5" w:rsidRPr="001551A8">
        <w:rPr>
          <w:rFonts w:ascii="Times New Roman" w:hAnsi="Times New Roman" w:cs="Times New Roman"/>
          <w:sz w:val="24"/>
          <w:szCs w:val="24"/>
          <w:vertAlign w:val="superscript"/>
        </w:rPr>
        <w:t>5</w:t>
      </w:r>
      <w:r w:rsidR="008432B5" w:rsidRPr="001551A8">
        <w:rPr>
          <w:rFonts w:ascii="Times New Roman" w:hAnsi="Times New Roman" w:cs="Times New Roman"/>
          <w:sz w:val="24"/>
          <w:szCs w:val="24"/>
        </w:rPr>
        <w:t xml:space="preserve"> pealkirjas</w:t>
      </w:r>
      <w:r w:rsidR="00F96ACA" w:rsidRPr="001551A8">
        <w:rPr>
          <w:rFonts w:ascii="Times New Roman" w:hAnsi="Times New Roman" w:cs="Times New Roman"/>
          <w:sz w:val="24"/>
          <w:szCs w:val="24"/>
        </w:rPr>
        <w:t xml:space="preserve"> ja lõikes 1</w:t>
      </w:r>
      <w:r w:rsidR="000B50B1" w:rsidRPr="001551A8">
        <w:rPr>
          <w:rFonts w:ascii="Times New Roman" w:hAnsi="Times New Roman" w:cs="Times New Roman"/>
          <w:sz w:val="24"/>
          <w:szCs w:val="24"/>
        </w:rPr>
        <w:t xml:space="preserve">, </w:t>
      </w:r>
      <w:r w:rsidR="00C44F11" w:rsidRPr="001551A8">
        <w:rPr>
          <w:rFonts w:ascii="Times New Roman" w:hAnsi="Times New Roman" w:cs="Times New Roman"/>
          <w:sz w:val="24"/>
          <w:szCs w:val="24"/>
        </w:rPr>
        <w:t>§</w:t>
      </w:r>
      <w:r w:rsidR="000B50B1" w:rsidRPr="001551A8">
        <w:rPr>
          <w:rFonts w:ascii="Times New Roman" w:hAnsi="Times New Roman" w:cs="Times New Roman"/>
          <w:sz w:val="24"/>
          <w:szCs w:val="24"/>
        </w:rPr>
        <w:t> </w:t>
      </w:r>
      <w:r w:rsidR="00710B49" w:rsidRPr="001551A8">
        <w:rPr>
          <w:rFonts w:ascii="Times New Roman" w:hAnsi="Times New Roman" w:cs="Times New Roman"/>
          <w:sz w:val="24"/>
          <w:szCs w:val="24"/>
        </w:rPr>
        <w:t>100</w:t>
      </w:r>
      <w:r w:rsidR="00710B49" w:rsidRPr="001551A8">
        <w:rPr>
          <w:rFonts w:ascii="Times New Roman" w:hAnsi="Times New Roman" w:cs="Times New Roman"/>
          <w:sz w:val="24"/>
          <w:szCs w:val="24"/>
          <w:vertAlign w:val="superscript"/>
        </w:rPr>
        <w:t xml:space="preserve">6 </w:t>
      </w:r>
      <w:r w:rsidR="004A7FFA" w:rsidRPr="001551A8">
        <w:rPr>
          <w:rFonts w:ascii="Times New Roman" w:hAnsi="Times New Roman" w:cs="Times New Roman"/>
          <w:sz w:val="24"/>
          <w:szCs w:val="24"/>
        </w:rPr>
        <w:t>lõigetes 1</w:t>
      </w:r>
      <w:r w:rsidR="003B7A4D" w:rsidRPr="001551A8">
        <w:rPr>
          <w:rFonts w:ascii="Times New Roman" w:hAnsi="Times New Roman" w:cs="Times New Roman"/>
          <w:sz w:val="24"/>
          <w:szCs w:val="24"/>
        </w:rPr>
        <w:t xml:space="preserve"> ja </w:t>
      </w:r>
      <w:r w:rsidR="004A7FFA" w:rsidRPr="001551A8">
        <w:rPr>
          <w:rFonts w:ascii="Times New Roman" w:hAnsi="Times New Roman" w:cs="Times New Roman"/>
          <w:sz w:val="24"/>
          <w:szCs w:val="24"/>
        </w:rPr>
        <w:t>3</w:t>
      </w:r>
      <w:r w:rsidR="00273DE1" w:rsidRPr="001551A8">
        <w:rPr>
          <w:rFonts w:ascii="Times New Roman" w:hAnsi="Times New Roman" w:cs="Times New Roman"/>
          <w:sz w:val="24"/>
          <w:szCs w:val="24"/>
        </w:rPr>
        <w:t>,</w:t>
      </w:r>
      <w:r w:rsidR="000B50B1" w:rsidRPr="001551A8">
        <w:rPr>
          <w:rFonts w:ascii="Times New Roman" w:hAnsi="Times New Roman" w:cs="Times New Roman"/>
          <w:sz w:val="24"/>
          <w:szCs w:val="24"/>
        </w:rPr>
        <w:t xml:space="preserve"> §</w:t>
      </w:r>
      <w:ins w:id="10" w:author="Kärt Voor" w:date="2024-05-15T16:23:00Z">
        <w:r w:rsidR="00DE21EA">
          <w:rPr>
            <w:rFonts w:ascii="Times New Roman" w:hAnsi="Times New Roman" w:cs="Times New Roman"/>
            <w:sz w:val="24"/>
            <w:szCs w:val="24"/>
          </w:rPr>
          <w:t>-s</w:t>
        </w:r>
      </w:ins>
      <w:r w:rsidR="000B50B1" w:rsidRPr="001551A8">
        <w:rPr>
          <w:rFonts w:ascii="Times New Roman" w:hAnsi="Times New Roman" w:cs="Times New Roman"/>
          <w:sz w:val="24"/>
          <w:szCs w:val="24"/>
        </w:rPr>
        <w:t xml:space="preserve"> 100</w:t>
      </w:r>
      <w:r w:rsidR="000B50B1" w:rsidRPr="001551A8">
        <w:rPr>
          <w:rFonts w:ascii="Times New Roman" w:hAnsi="Times New Roman" w:cs="Times New Roman"/>
          <w:sz w:val="24"/>
          <w:szCs w:val="24"/>
          <w:vertAlign w:val="superscript"/>
        </w:rPr>
        <w:t>7</w:t>
      </w:r>
      <w:r w:rsidR="000B50B1" w:rsidRPr="001551A8">
        <w:rPr>
          <w:rFonts w:ascii="Times New Roman" w:hAnsi="Times New Roman" w:cs="Times New Roman"/>
          <w:sz w:val="24"/>
          <w:szCs w:val="24"/>
        </w:rPr>
        <w:t xml:space="preserve"> punkti</w:t>
      </w:r>
      <w:r w:rsidR="0056735E" w:rsidRPr="001551A8">
        <w:rPr>
          <w:rFonts w:ascii="Times New Roman" w:hAnsi="Times New Roman" w:cs="Times New Roman"/>
          <w:sz w:val="24"/>
          <w:szCs w:val="24"/>
        </w:rPr>
        <w:t xml:space="preserve">des </w:t>
      </w:r>
      <w:del w:id="11" w:author="Kärt Voor" w:date="2024-05-15T16:23:00Z">
        <w:r w:rsidR="0056735E" w:rsidRPr="001551A8" w:rsidDel="00DE21EA">
          <w:rPr>
            <w:rFonts w:ascii="Times New Roman" w:hAnsi="Times New Roman" w:cs="Times New Roman"/>
            <w:sz w:val="24"/>
            <w:szCs w:val="24"/>
          </w:rPr>
          <w:delText>1 ja</w:delText>
        </w:r>
        <w:r w:rsidR="000B50B1" w:rsidRPr="001551A8" w:rsidDel="00DE21EA">
          <w:rPr>
            <w:rFonts w:ascii="Times New Roman" w:hAnsi="Times New Roman" w:cs="Times New Roman"/>
            <w:sz w:val="24"/>
            <w:szCs w:val="24"/>
          </w:rPr>
          <w:delText xml:space="preserve"> 2</w:delText>
        </w:r>
        <w:r w:rsidR="004A7FFA" w:rsidRPr="001551A8" w:rsidDel="00DE21EA">
          <w:rPr>
            <w:rFonts w:ascii="Times New Roman" w:hAnsi="Times New Roman" w:cs="Times New Roman"/>
            <w:sz w:val="24"/>
            <w:szCs w:val="24"/>
          </w:rPr>
          <w:delText xml:space="preserve"> </w:delText>
        </w:r>
      </w:del>
      <w:r w:rsidR="00273DE1" w:rsidRPr="001551A8">
        <w:rPr>
          <w:rFonts w:ascii="Times New Roman" w:hAnsi="Times New Roman" w:cs="Times New Roman"/>
          <w:sz w:val="24"/>
          <w:szCs w:val="24"/>
        </w:rPr>
        <w:t xml:space="preserve">ning § 101 lõike 1 punktis 9 </w:t>
      </w:r>
      <w:r w:rsidR="00301CAE" w:rsidRPr="001551A8">
        <w:rPr>
          <w:rFonts w:ascii="Times New Roman" w:hAnsi="Times New Roman" w:cs="Times New Roman"/>
          <w:sz w:val="24"/>
          <w:szCs w:val="24"/>
        </w:rPr>
        <w:t>asendatakse sõna „avaldus“ sõnaga „vaie“ vastavas käändes;</w:t>
      </w:r>
    </w:p>
    <w:p w14:paraId="666C9647" w14:textId="77777777" w:rsidR="00301CAE" w:rsidRPr="001551A8" w:rsidRDefault="00301CAE" w:rsidP="00E84D01">
      <w:pPr>
        <w:spacing w:after="0" w:line="240" w:lineRule="auto"/>
        <w:jc w:val="both"/>
        <w:rPr>
          <w:rFonts w:ascii="Times New Roman" w:hAnsi="Times New Roman" w:cs="Times New Roman"/>
          <w:sz w:val="24"/>
          <w:szCs w:val="24"/>
        </w:rPr>
      </w:pPr>
    </w:p>
    <w:p w14:paraId="7A6DADDA" w14:textId="6B43BCC3" w:rsidR="00C01006" w:rsidRPr="001551A8" w:rsidRDefault="00531053" w:rsidP="00E84D01">
      <w:pPr>
        <w:spacing w:after="0" w:line="240" w:lineRule="auto"/>
        <w:jc w:val="both"/>
        <w:rPr>
          <w:rFonts w:ascii="Times New Roman" w:hAnsi="Times New Roman" w:cs="Times New Roman"/>
          <w:b/>
          <w:sz w:val="24"/>
          <w:szCs w:val="24"/>
        </w:rPr>
      </w:pPr>
      <w:r w:rsidRPr="001551A8">
        <w:rPr>
          <w:rFonts w:ascii="Times New Roman" w:hAnsi="Times New Roman" w:cs="Times New Roman"/>
          <w:b/>
          <w:sz w:val="24"/>
          <w:szCs w:val="24"/>
        </w:rPr>
        <w:t>6</w:t>
      </w:r>
      <w:r w:rsidR="00301CAE" w:rsidRPr="001551A8">
        <w:rPr>
          <w:rFonts w:ascii="Times New Roman" w:hAnsi="Times New Roman" w:cs="Times New Roman"/>
          <w:b/>
          <w:sz w:val="24"/>
          <w:szCs w:val="24"/>
        </w:rPr>
        <w:t>)</w:t>
      </w:r>
      <w:r w:rsidR="00301CAE" w:rsidRPr="001551A8">
        <w:rPr>
          <w:rFonts w:ascii="Times New Roman" w:hAnsi="Times New Roman" w:cs="Times New Roman"/>
          <w:sz w:val="24"/>
          <w:szCs w:val="24"/>
        </w:rPr>
        <w:t xml:space="preserve"> </w:t>
      </w:r>
      <w:r w:rsidR="005564DF" w:rsidRPr="001551A8">
        <w:rPr>
          <w:rFonts w:ascii="Times New Roman" w:hAnsi="Times New Roman" w:cs="Times New Roman"/>
          <w:bCs/>
          <w:sz w:val="24"/>
          <w:szCs w:val="24"/>
        </w:rPr>
        <w:t>paragrahvi 100</w:t>
      </w:r>
      <w:r w:rsidR="005564DF" w:rsidRPr="001551A8">
        <w:rPr>
          <w:rFonts w:ascii="Times New Roman" w:hAnsi="Times New Roman" w:cs="Times New Roman"/>
          <w:bCs/>
          <w:sz w:val="24"/>
          <w:szCs w:val="24"/>
          <w:vertAlign w:val="superscript"/>
        </w:rPr>
        <w:t xml:space="preserve">1 </w:t>
      </w:r>
      <w:r w:rsidR="00C01006" w:rsidRPr="001551A8">
        <w:rPr>
          <w:rFonts w:ascii="Times New Roman" w:hAnsi="Times New Roman" w:cs="Times New Roman"/>
          <w:bCs/>
          <w:sz w:val="24"/>
          <w:szCs w:val="24"/>
        </w:rPr>
        <w:t xml:space="preserve">lõikes </w:t>
      </w:r>
      <w:r w:rsidR="00226782" w:rsidRPr="001551A8">
        <w:rPr>
          <w:rFonts w:ascii="Times New Roman" w:hAnsi="Times New Roman" w:cs="Times New Roman"/>
          <w:bCs/>
          <w:sz w:val="24"/>
          <w:szCs w:val="24"/>
        </w:rPr>
        <w:t>1</w:t>
      </w:r>
      <w:r w:rsidR="00226782" w:rsidRPr="001551A8">
        <w:rPr>
          <w:rFonts w:ascii="Times New Roman" w:hAnsi="Times New Roman" w:cs="Times New Roman"/>
          <w:bCs/>
          <w:sz w:val="24"/>
          <w:szCs w:val="24"/>
          <w:vertAlign w:val="superscript"/>
        </w:rPr>
        <w:t>1</w:t>
      </w:r>
      <w:r w:rsidR="00C01006" w:rsidRPr="001551A8">
        <w:rPr>
          <w:rFonts w:ascii="Times New Roman" w:hAnsi="Times New Roman" w:cs="Times New Roman"/>
          <w:bCs/>
          <w:sz w:val="24"/>
          <w:szCs w:val="24"/>
        </w:rPr>
        <w:t xml:space="preserve"> asendatakse arv „30“ sõnaga „kümne“;</w:t>
      </w:r>
      <w:r w:rsidR="00C01006" w:rsidRPr="001551A8">
        <w:rPr>
          <w:rFonts w:ascii="Times New Roman" w:hAnsi="Times New Roman" w:cs="Times New Roman"/>
          <w:b/>
          <w:sz w:val="24"/>
          <w:szCs w:val="24"/>
        </w:rPr>
        <w:t xml:space="preserve"> </w:t>
      </w:r>
    </w:p>
    <w:p w14:paraId="6E77A00C" w14:textId="77777777" w:rsidR="001F3FC8" w:rsidRPr="001551A8" w:rsidRDefault="001F3FC8" w:rsidP="007E7304">
      <w:pPr>
        <w:pStyle w:val="Normaallaadveeb"/>
        <w:spacing w:before="0" w:after="0" w:afterAutospacing="0"/>
        <w:jc w:val="both"/>
        <w:rPr>
          <w:b/>
        </w:rPr>
      </w:pPr>
    </w:p>
    <w:p w14:paraId="726CCD01" w14:textId="3A2C5BE2" w:rsidR="00DD4F03" w:rsidRPr="00437633" w:rsidRDefault="00531053" w:rsidP="007E7304">
      <w:pPr>
        <w:pStyle w:val="Normaallaadveeb"/>
        <w:spacing w:before="0" w:after="0" w:afterAutospacing="0"/>
        <w:jc w:val="both"/>
        <w:rPr>
          <w:bCs/>
        </w:rPr>
      </w:pPr>
      <w:r w:rsidRPr="001551A8">
        <w:rPr>
          <w:b/>
        </w:rPr>
        <w:t>7</w:t>
      </w:r>
      <w:r w:rsidR="001F3FC8" w:rsidRPr="001551A8">
        <w:rPr>
          <w:b/>
        </w:rPr>
        <w:t>)</w:t>
      </w:r>
      <w:r w:rsidR="001F3FC8" w:rsidRPr="001551A8">
        <w:rPr>
          <w:bCs/>
        </w:rPr>
        <w:t xml:space="preserve"> </w:t>
      </w:r>
      <w:r w:rsidR="00DD4F03" w:rsidRPr="001551A8">
        <w:rPr>
          <w:bCs/>
        </w:rPr>
        <w:t>paragrahvi 100</w:t>
      </w:r>
      <w:r w:rsidR="00DD4F03" w:rsidRPr="001551A8">
        <w:rPr>
          <w:bCs/>
          <w:vertAlign w:val="superscript"/>
        </w:rPr>
        <w:t>1</w:t>
      </w:r>
      <w:r w:rsidR="00DD4F03" w:rsidRPr="001551A8">
        <w:rPr>
          <w:bCs/>
        </w:rPr>
        <w:t xml:space="preserve"> täiendatakse lõikega 3</w:t>
      </w:r>
      <w:r w:rsidR="00B523AB" w:rsidRPr="001551A8">
        <w:rPr>
          <w:bCs/>
        </w:rPr>
        <w:t xml:space="preserve"> järgmises sõnastuses:</w:t>
      </w:r>
    </w:p>
    <w:p w14:paraId="1828C434" w14:textId="77777777" w:rsidR="00884D49" w:rsidRPr="00437633" w:rsidRDefault="00884D49" w:rsidP="007E7304">
      <w:pPr>
        <w:pStyle w:val="Normaallaadveeb"/>
        <w:spacing w:before="0" w:after="0" w:afterAutospacing="0"/>
        <w:jc w:val="both"/>
        <w:rPr>
          <w:bdr w:val="none" w:sz="0" w:space="0" w:color="auto" w:frame="1"/>
          <w:shd w:val="clear" w:color="auto" w:fill="FFFFFF"/>
        </w:rPr>
      </w:pPr>
    </w:p>
    <w:p w14:paraId="7A7A5AA4" w14:textId="4460782A" w:rsidR="00DD4F03" w:rsidRPr="00437633" w:rsidRDefault="00DD4F03" w:rsidP="007E7304">
      <w:pPr>
        <w:pStyle w:val="Normaallaadveeb"/>
        <w:spacing w:before="0" w:after="0" w:afterAutospacing="0"/>
        <w:jc w:val="both"/>
        <w:rPr>
          <w:color w:val="202020"/>
          <w:shd w:val="clear" w:color="auto" w:fill="FFFFFF"/>
        </w:rPr>
      </w:pPr>
      <w:r w:rsidRPr="00437633">
        <w:rPr>
          <w:bdr w:val="none" w:sz="0" w:space="0" w:color="auto" w:frame="1"/>
          <w:shd w:val="clear" w:color="auto" w:fill="FFFFFF"/>
        </w:rPr>
        <w:t xml:space="preserve">„(3) </w:t>
      </w:r>
      <w:r w:rsidRPr="00437633">
        <w:rPr>
          <w:color w:val="202020"/>
          <w:shd w:val="clear" w:color="auto" w:fill="FFFFFF"/>
        </w:rPr>
        <w:t xml:space="preserve">Kui välismaalane on </w:t>
      </w:r>
      <w:r w:rsidR="00525E8D" w:rsidRPr="00437633">
        <w:rPr>
          <w:color w:val="202020"/>
          <w:shd w:val="clear" w:color="auto" w:fill="FFFFFF"/>
        </w:rPr>
        <w:t>esitanud otsuse peale vaide</w:t>
      </w:r>
      <w:r w:rsidRPr="00437633">
        <w:rPr>
          <w:color w:val="202020"/>
          <w:shd w:val="clear" w:color="auto" w:fill="FFFFFF"/>
        </w:rPr>
        <w:t xml:space="preserve"> ja ta esitab </w:t>
      </w:r>
      <w:commentRangeStart w:id="12"/>
      <w:r w:rsidRPr="00437633">
        <w:rPr>
          <w:color w:val="202020"/>
          <w:shd w:val="clear" w:color="auto" w:fill="FFFFFF"/>
        </w:rPr>
        <w:t xml:space="preserve">uue </w:t>
      </w:r>
      <w:r w:rsidR="00CA1E67" w:rsidRPr="00437633">
        <w:rPr>
          <w:color w:val="202020"/>
          <w:shd w:val="clear" w:color="auto" w:fill="FFFFFF"/>
        </w:rPr>
        <w:t>viisa</w:t>
      </w:r>
      <w:r w:rsidR="00F5754A" w:rsidRPr="00437633">
        <w:rPr>
          <w:color w:val="202020"/>
          <w:shd w:val="clear" w:color="auto" w:fill="FFFFFF"/>
        </w:rPr>
        <w:t xml:space="preserve"> </w:t>
      </w:r>
      <w:commentRangeEnd w:id="12"/>
      <w:r w:rsidR="008F781A">
        <w:rPr>
          <w:rStyle w:val="Kommentaariviide"/>
          <w:rFonts w:asciiTheme="minorHAnsi" w:eastAsiaTheme="minorHAnsi" w:hAnsiTheme="minorHAnsi" w:cstheme="minorBidi"/>
          <w:lang w:eastAsia="en-US"/>
        </w:rPr>
        <w:commentReference w:id="12"/>
      </w:r>
      <w:r w:rsidR="00F5754A" w:rsidRPr="00437633">
        <w:rPr>
          <w:color w:val="202020"/>
          <w:shd w:val="clear" w:color="auto" w:fill="FFFFFF"/>
        </w:rPr>
        <w:t xml:space="preserve">või viibimisaja pikendamise </w:t>
      </w:r>
      <w:r w:rsidRPr="00437633">
        <w:rPr>
          <w:color w:val="202020"/>
          <w:shd w:val="clear" w:color="auto" w:fill="FFFFFF"/>
        </w:rPr>
        <w:t>taotluse Eesti välisesindusele</w:t>
      </w:r>
      <w:r w:rsidR="00980908" w:rsidRPr="00437633">
        <w:rPr>
          <w:color w:val="202020"/>
          <w:shd w:val="clear" w:color="auto" w:fill="FFFFFF"/>
        </w:rPr>
        <w:t xml:space="preserve"> </w:t>
      </w:r>
      <w:r w:rsidR="00980908" w:rsidRPr="00437633">
        <w:rPr>
          <w:shd w:val="clear" w:color="auto" w:fill="FFFFFF"/>
        </w:rPr>
        <w:t>või Politsei- ja Piirivalveametile</w:t>
      </w:r>
      <w:r w:rsidRPr="00437633">
        <w:rPr>
          <w:color w:val="202020"/>
          <w:shd w:val="clear" w:color="auto" w:fill="FFFFFF"/>
        </w:rPr>
        <w:t xml:space="preserve">, jäetakse tema hilisem </w:t>
      </w:r>
      <w:r w:rsidR="00D42112" w:rsidRPr="00437633">
        <w:t>taotlus</w:t>
      </w:r>
      <w:r w:rsidRPr="00437633">
        <w:rPr>
          <w:color w:val="202020"/>
          <w:shd w:val="clear" w:color="auto" w:fill="FFFFFF"/>
        </w:rPr>
        <w:t xml:space="preserve"> läbi vaatamata kuni </w:t>
      </w:r>
      <w:r w:rsidR="00AD562A" w:rsidRPr="00437633">
        <w:rPr>
          <w:color w:val="202020"/>
          <w:shd w:val="clear" w:color="auto" w:fill="FFFFFF"/>
        </w:rPr>
        <w:t xml:space="preserve">esialgse taotluse </w:t>
      </w:r>
      <w:r w:rsidR="00525E8D" w:rsidRPr="00437633">
        <w:rPr>
          <w:color w:val="202020"/>
          <w:shd w:val="clear" w:color="auto" w:fill="FFFFFF"/>
        </w:rPr>
        <w:t xml:space="preserve">või </w:t>
      </w:r>
      <w:r w:rsidR="00AD562A" w:rsidRPr="00437633">
        <w:rPr>
          <w:color w:val="202020"/>
          <w:shd w:val="clear" w:color="auto" w:fill="FFFFFF"/>
        </w:rPr>
        <w:t>otsuse vaidlustamise</w:t>
      </w:r>
      <w:r w:rsidR="006D0C0D" w:rsidRPr="00437633">
        <w:rPr>
          <w:color w:val="202020"/>
          <w:shd w:val="clear" w:color="auto" w:fill="FFFFFF"/>
        </w:rPr>
        <w:t xml:space="preserve"> </w:t>
      </w:r>
      <w:r w:rsidR="004810B1" w:rsidRPr="00437633">
        <w:rPr>
          <w:color w:val="202020"/>
          <w:shd w:val="clear" w:color="auto" w:fill="FFFFFF"/>
        </w:rPr>
        <w:t>suhtes</w:t>
      </w:r>
      <w:r w:rsidR="00525E8D" w:rsidRPr="00437633">
        <w:rPr>
          <w:color w:val="202020"/>
          <w:shd w:val="clear" w:color="auto" w:fill="FFFFFF"/>
        </w:rPr>
        <w:t xml:space="preserve"> </w:t>
      </w:r>
      <w:r w:rsidRPr="00437633">
        <w:rPr>
          <w:color w:val="202020"/>
          <w:shd w:val="clear" w:color="auto" w:fill="FFFFFF"/>
        </w:rPr>
        <w:t>lõpliku otsuse tegemiseni.</w:t>
      </w:r>
      <w:r w:rsidR="006D0C0D" w:rsidRPr="00437633">
        <w:rPr>
          <w:color w:val="202020"/>
          <w:shd w:val="clear" w:color="auto" w:fill="FFFFFF"/>
        </w:rPr>
        <w:t>“;</w:t>
      </w:r>
    </w:p>
    <w:p w14:paraId="61520AE0" w14:textId="77777777" w:rsidR="00C01006" w:rsidRPr="00437633" w:rsidRDefault="00C01006" w:rsidP="007E7304">
      <w:pPr>
        <w:pStyle w:val="Normaallaadveeb"/>
        <w:spacing w:before="0" w:after="0" w:afterAutospacing="0"/>
        <w:jc w:val="both"/>
        <w:rPr>
          <w:b/>
        </w:rPr>
      </w:pPr>
    </w:p>
    <w:p w14:paraId="460B291C" w14:textId="3BBA78B2" w:rsidR="005559E3" w:rsidRPr="00437633" w:rsidRDefault="00531053" w:rsidP="007E7304">
      <w:pPr>
        <w:pStyle w:val="Normaallaadveeb"/>
        <w:spacing w:before="0" w:after="0" w:afterAutospacing="0"/>
        <w:jc w:val="both"/>
        <w:rPr>
          <w:color w:val="202020"/>
          <w:shd w:val="clear" w:color="auto" w:fill="FFFFFF"/>
        </w:rPr>
      </w:pPr>
      <w:commentRangeStart w:id="13"/>
      <w:r w:rsidRPr="00437633">
        <w:rPr>
          <w:b/>
        </w:rPr>
        <w:t>8</w:t>
      </w:r>
      <w:r w:rsidR="0043024D" w:rsidRPr="00437633">
        <w:rPr>
          <w:b/>
        </w:rPr>
        <w:t xml:space="preserve">) </w:t>
      </w:r>
      <w:r w:rsidR="005559E3" w:rsidRPr="00437633">
        <w:t>paragrahvi 100</w:t>
      </w:r>
      <w:r w:rsidR="005559E3" w:rsidRPr="00437633">
        <w:rPr>
          <w:vertAlign w:val="superscript"/>
        </w:rPr>
        <w:t>3</w:t>
      </w:r>
      <w:r w:rsidR="005559E3" w:rsidRPr="00437633">
        <w:t xml:space="preserve"> l</w:t>
      </w:r>
      <w:r w:rsidR="00C80EE7" w:rsidRPr="00437633">
        <w:t>õi</w:t>
      </w:r>
      <w:r w:rsidR="00B90180" w:rsidRPr="00437633">
        <w:t>get</w:t>
      </w:r>
      <w:r w:rsidR="00C80EE7" w:rsidRPr="00437633">
        <w:t xml:space="preserve"> </w:t>
      </w:r>
      <w:r w:rsidR="005559E3" w:rsidRPr="00437633">
        <w:t xml:space="preserve">1 </w:t>
      </w:r>
      <w:r w:rsidR="00F54217" w:rsidRPr="00437633">
        <w:t>täiendatakse pärast</w:t>
      </w:r>
      <w:r w:rsidR="00C80EE7" w:rsidRPr="00437633">
        <w:t xml:space="preserve"> sõna „</w:t>
      </w:r>
      <w:r w:rsidR="00B90180" w:rsidRPr="00437633">
        <w:t>posti“</w:t>
      </w:r>
      <w:r w:rsidR="00C80EE7" w:rsidRPr="00437633">
        <w:t xml:space="preserve"> sõna</w:t>
      </w:r>
      <w:r w:rsidR="006060FB" w:rsidRPr="00437633">
        <w:t>de</w:t>
      </w:r>
      <w:r w:rsidR="00C80EE7" w:rsidRPr="00437633">
        <w:t>ga „</w:t>
      </w:r>
      <w:r w:rsidR="006060FB" w:rsidRPr="00437633">
        <w:t xml:space="preserve">või </w:t>
      </w:r>
      <w:r w:rsidR="00F171B7" w:rsidRPr="00437633">
        <w:rPr>
          <w:color w:val="202020"/>
          <w:shd w:val="clear" w:color="auto" w:fill="FFFFFF"/>
        </w:rPr>
        <w:t>e</w:t>
      </w:r>
      <w:r w:rsidR="00F54217" w:rsidRPr="00437633">
        <w:rPr>
          <w:color w:val="202020"/>
          <w:shd w:val="clear" w:color="auto" w:fill="FFFFFF"/>
        </w:rPr>
        <w:t>-posti</w:t>
      </w:r>
      <w:r w:rsidR="00C80EE7" w:rsidRPr="00437633">
        <w:rPr>
          <w:color w:val="202020"/>
          <w:shd w:val="clear" w:color="auto" w:fill="FFFFFF"/>
        </w:rPr>
        <w:t>“;</w:t>
      </w:r>
    </w:p>
    <w:p w14:paraId="7E57D14C" w14:textId="77777777" w:rsidR="00F171B7" w:rsidRPr="00437633" w:rsidRDefault="00F171B7" w:rsidP="007E7304">
      <w:pPr>
        <w:pStyle w:val="Normaallaadveeb"/>
        <w:spacing w:before="0" w:after="0" w:afterAutospacing="0"/>
        <w:jc w:val="both"/>
        <w:rPr>
          <w:color w:val="202020"/>
          <w:shd w:val="clear" w:color="auto" w:fill="FFFFFF"/>
        </w:rPr>
      </w:pPr>
    </w:p>
    <w:p w14:paraId="02729122" w14:textId="6FB05D67" w:rsidR="00405AD6" w:rsidRPr="00437633" w:rsidRDefault="00531053" w:rsidP="00405AD6">
      <w:pPr>
        <w:spacing w:after="0" w:line="240" w:lineRule="auto"/>
        <w:jc w:val="both"/>
        <w:outlineLvl w:val="2"/>
        <w:rPr>
          <w:rFonts w:ascii="Times New Roman" w:hAnsi="Times New Roman" w:cs="Times New Roman"/>
          <w:sz w:val="24"/>
          <w:szCs w:val="24"/>
        </w:rPr>
      </w:pPr>
      <w:r w:rsidRPr="00437633">
        <w:rPr>
          <w:rFonts w:ascii="Times New Roman" w:hAnsi="Times New Roman" w:cs="Times New Roman"/>
          <w:b/>
          <w:bCs/>
          <w:color w:val="202020"/>
          <w:sz w:val="24"/>
          <w:szCs w:val="24"/>
          <w:shd w:val="clear" w:color="auto" w:fill="FFFFFF"/>
        </w:rPr>
        <w:t>9</w:t>
      </w:r>
      <w:r w:rsidR="00F171B7" w:rsidRPr="00437633">
        <w:rPr>
          <w:rFonts w:ascii="Times New Roman" w:hAnsi="Times New Roman" w:cs="Times New Roman"/>
          <w:b/>
          <w:bCs/>
          <w:color w:val="202020"/>
          <w:sz w:val="24"/>
          <w:szCs w:val="24"/>
          <w:shd w:val="clear" w:color="auto" w:fill="FFFFFF"/>
        </w:rPr>
        <w:t>)</w:t>
      </w:r>
      <w:r w:rsidR="00F171B7" w:rsidRPr="00437633">
        <w:rPr>
          <w:rFonts w:ascii="Times New Roman" w:hAnsi="Times New Roman" w:cs="Times New Roman"/>
          <w:color w:val="202020"/>
          <w:sz w:val="24"/>
          <w:szCs w:val="24"/>
          <w:shd w:val="clear" w:color="auto" w:fill="FFFFFF"/>
        </w:rPr>
        <w:t xml:space="preserve"> </w:t>
      </w:r>
      <w:r w:rsidR="00405AD6" w:rsidRPr="00437633">
        <w:rPr>
          <w:rFonts w:ascii="Times New Roman" w:hAnsi="Times New Roman" w:cs="Times New Roman"/>
          <w:sz w:val="24"/>
          <w:szCs w:val="24"/>
        </w:rPr>
        <w:t>paragrahvi 100</w:t>
      </w:r>
      <w:r w:rsidR="00405AD6" w:rsidRPr="00437633">
        <w:rPr>
          <w:rFonts w:ascii="Times New Roman" w:hAnsi="Times New Roman" w:cs="Times New Roman"/>
          <w:sz w:val="24"/>
          <w:szCs w:val="24"/>
          <w:vertAlign w:val="superscript"/>
        </w:rPr>
        <w:t>3</w:t>
      </w:r>
      <w:r w:rsidR="00405AD6" w:rsidRPr="00437633">
        <w:rPr>
          <w:rFonts w:ascii="Times New Roman" w:hAnsi="Times New Roman" w:cs="Times New Roman"/>
          <w:sz w:val="24"/>
          <w:szCs w:val="24"/>
        </w:rPr>
        <w:t xml:space="preserve"> täiendatakse lõigetega 3–6 järgmises sõnastuses:</w:t>
      </w:r>
    </w:p>
    <w:p w14:paraId="0036650D" w14:textId="77777777" w:rsidR="00405AD6" w:rsidRPr="00437633" w:rsidRDefault="00405AD6" w:rsidP="00405AD6">
      <w:pPr>
        <w:spacing w:after="0" w:line="240" w:lineRule="auto"/>
        <w:outlineLvl w:val="2"/>
        <w:rPr>
          <w:rFonts w:ascii="Times New Roman" w:eastAsia="Times New Roman" w:hAnsi="Times New Roman" w:cs="Times New Roman"/>
          <w:bCs/>
          <w:sz w:val="24"/>
          <w:szCs w:val="24"/>
          <w:lang w:eastAsia="et-EE"/>
        </w:rPr>
      </w:pPr>
    </w:p>
    <w:p w14:paraId="41CF50D5" w14:textId="77777777" w:rsidR="00405AD6" w:rsidRPr="00437633" w:rsidRDefault="00405AD6" w:rsidP="00405AD6">
      <w:pPr>
        <w:autoSpaceDE w:val="0"/>
        <w:autoSpaceDN w:val="0"/>
        <w:adjustRightInd w:val="0"/>
        <w:spacing w:after="0" w:line="240" w:lineRule="auto"/>
        <w:jc w:val="both"/>
        <w:rPr>
          <w:rFonts w:ascii="Times New Roman" w:hAnsi="Times New Roman" w:cs="Times New Roman"/>
          <w:sz w:val="24"/>
          <w:szCs w:val="24"/>
        </w:rPr>
      </w:pPr>
      <w:r w:rsidRPr="00437633">
        <w:rPr>
          <w:rFonts w:ascii="Times New Roman" w:eastAsia="Times New Roman" w:hAnsi="Times New Roman" w:cs="Times New Roman"/>
          <w:bCs/>
          <w:sz w:val="24"/>
          <w:szCs w:val="24"/>
          <w:lang w:eastAsia="et-EE"/>
        </w:rPr>
        <w:t>„(3) Vaie</w:t>
      </w:r>
      <w:r w:rsidRPr="00437633">
        <w:rPr>
          <w:rFonts w:ascii="Times New Roman" w:eastAsia="Times New Roman" w:hAnsi="Times New Roman" w:cs="Times New Roman"/>
          <w:b/>
          <w:bCs/>
          <w:sz w:val="24"/>
          <w:szCs w:val="24"/>
          <w:lang w:eastAsia="et-EE"/>
        </w:rPr>
        <w:t xml:space="preserve"> </w:t>
      </w:r>
      <w:r w:rsidRPr="00437633">
        <w:rPr>
          <w:rFonts w:ascii="Times New Roman" w:eastAsia="Times New Roman" w:hAnsi="Times New Roman" w:cs="Times New Roman"/>
          <w:sz w:val="24"/>
          <w:szCs w:val="24"/>
          <w:lang w:eastAsia="et-EE"/>
        </w:rPr>
        <w:t xml:space="preserve">esitatakse </w:t>
      </w:r>
      <w:r w:rsidRPr="00437633">
        <w:rPr>
          <w:rFonts w:ascii="Times New Roman" w:hAnsi="Times New Roman" w:cs="Times New Roman"/>
          <w:sz w:val="24"/>
          <w:szCs w:val="24"/>
        </w:rPr>
        <w:t>käesoleva seaduse § 101 lõike 1 punkti 9 alusel kehtestatud korra kohaselt.</w:t>
      </w:r>
    </w:p>
    <w:p w14:paraId="495CD330" w14:textId="77777777" w:rsidR="00405AD6" w:rsidRPr="00437633" w:rsidRDefault="00405AD6" w:rsidP="00405AD6">
      <w:pPr>
        <w:autoSpaceDE w:val="0"/>
        <w:autoSpaceDN w:val="0"/>
        <w:adjustRightInd w:val="0"/>
        <w:spacing w:after="0" w:line="240" w:lineRule="auto"/>
        <w:jc w:val="both"/>
        <w:rPr>
          <w:rFonts w:ascii="Times New Roman" w:hAnsi="Times New Roman" w:cs="Times New Roman"/>
          <w:sz w:val="24"/>
          <w:szCs w:val="24"/>
        </w:rPr>
      </w:pPr>
    </w:p>
    <w:p w14:paraId="091EC3E3" w14:textId="77777777" w:rsidR="00405AD6" w:rsidRPr="00437633" w:rsidRDefault="00405AD6" w:rsidP="00405AD6">
      <w:pPr>
        <w:autoSpaceDE w:val="0"/>
        <w:autoSpaceDN w:val="0"/>
        <w:adjustRightInd w:val="0"/>
        <w:spacing w:after="0" w:line="240" w:lineRule="auto"/>
        <w:jc w:val="both"/>
        <w:rPr>
          <w:rFonts w:ascii="Times New Roman" w:hAnsi="Times New Roman" w:cs="Times New Roman"/>
          <w:sz w:val="24"/>
          <w:szCs w:val="24"/>
        </w:rPr>
      </w:pPr>
      <w:r w:rsidRPr="00437633">
        <w:rPr>
          <w:rFonts w:ascii="Times New Roman" w:hAnsi="Times New Roman" w:cs="Times New Roman"/>
          <w:sz w:val="24"/>
          <w:szCs w:val="24"/>
        </w:rPr>
        <w:t xml:space="preserve">(4) Kui välismaalane ei ole vaides </w:t>
      </w:r>
      <w:commentRangeStart w:id="14"/>
      <w:r w:rsidRPr="00437633">
        <w:rPr>
          <w:rFonts w:ascii="Times New Roman" w:hAnsi="Times New Roman" w:cs="Times New Roman"/>
          <w:sz w:val="24"/>
          <w:szCs w:val="24"/>
        </w:rPr>
        <w:t>esitanud nõutud andmeid või kõiki dokumente</w:t>
      </w:r>
      <w:commentRangeEnd w:id="14"/>
      <w:r w:rsidR="00D56EF5">
        <w:rPr>
          <w:rStyle w:val="Kommentaariviide"/>
        </w:rPr>
        <w:commentReference w:id="14"/>
      </w:r>
      <w:r w:rsidRPr="00437633">
        <w:rPr>
          <w:rFonts w:ascii="Times New Roman" w:hAnsi="Times New Roman" w:cs="Times New Roman"/>
          <w:sz w:val="24"/>
          <w:szCs w:val="24"/>
        </w:rPr>
        <w:t xml:space="preserve">, vaie ei vasta nõuetele või vaides on muid puudusi, annab haldusorgan välismaalasele puuduste kõrvaldamise </w:t>
      </w:r>
      <w:r w:rsidRPr="00437633">
        <w:rPr>
          <w:rFonts w:ascii="Times New Roman" w:hAnsi="Times New Roman" w:cs="Times New Roman"/>
          <w:sz w:val="24"/>
          <w:szCs w:val="24"/>
        </w:rPr>
        <w:lastRenderedPageBreak/>
        <w:t>tähtaja, selgitades, et tähtpäevaks puuduste kõrvaldamata jätmise korral võib haldusorgan jätta vaide läbi vaatamata.</w:t>
      </w:r>
    </w:p>
    <w:p w14:paraId="7C4DA112" w14:textId="77777777" w:rsidR="00405AD6" w:rsidRPr="00437633" w:rsidRDefault="00405AD6" w:rsidP="00405AD6">
      <w:pPr>
        <w:autoSpaceDE w:val="0"/>
        <w:autoSpaceDN w:val="0"/>
        <w:adjustRightInd w:val="0"/>
        <w:spacing w:after="0" w:line="240" w:lineRule="auto"/>
        <w:jc w:val="both"/>
        <w:rPr>
          <w:rFonts w:ascii="Times New Roman" w:hAnsi="Times New Roman" w:cs="Times New Roman"/>
          <w:sz w:val="24"/>
          <w:szCs w:val="24"/>
        </w:rPr>
      </w:pPr>
    </w:p>
    <w:p w14:paraId="492925ED" w14:textId="4BE175F8" w:rsidR="00405AD6" w:rsidRPr="00437633" w:rsidRDefault="00405AD6" w:rsidP="00405AD6">
      <w:pPr>
        <w:autoSpaceDE w:val="0"/>
        <w:autoSpaceDN w:val="0"/>
        <w:adjustRightInd w:val="0"/>
        <w:spacing w:after="0" w:line="240" w:lineRule="auto"/>
        <w:jc w:val="both"/>
        <w:rPr>
          <w:rFonts w:ascii="Times New Roman" w:hAnsi="Times New Roman" w:cs="Times New Roman"/>
          <w:sz w:val="24"/>
          <w:szCs w:val="24"/>
        </w:rPr>
      </w:pPr>
      <w:r w:rsidRPr="00437633">
        <w:rPr>
          <w:rFonts w:ascii="Times New Roman" w:hAnsi="Times New Roman" w:cs="Times New Roman"/>
          <w:sz w:val="24"/>
          <w:szCs w:val="24"/>
        </w:rPr>
        <w:t>(5)</w:t>
      </w:r>
      <w:bookmarkStart w:id="15" w:name="para15lg3"/>
      <w:r w:rsidRPr="00437633">
        <w:rPr>
          <w:rFonts w:ascii="Times New Roman" w:hAnsi="Times New Roman" w:cs="Times New Roman"/>
          <w:sz w:val="24"/>
          <w:szCs w:val="24"/>
        </w:rPr>
        <w:t> </w:t>
      </w:r>
      <w:bookmarkEnd w:id="15"/>
      <w:r w:rsidRPr="00437633">
        <w:rPr>
          <w:rFonts w:ascii="Times New Roman" w:hAnsi="Times New Roman" w:cs="Times New Roman"/>
          <w:sz w:val="24"/>
          <w:szCs w:val="24"/>
        </w:rPr>
        <w:t>Kui puudus kõrvaldatakse määratud tähtaja jooksul, loetakse vaie tähta</w:t>
      </w:r>
      <w:r w:rsidR="0077740B" w:rsidRPr="00437633">
        <w:rPr>
          <w:rFonts w:ascii="Times New Roman" w:hAnsi="Times New Roman" w:cs="Times New Roman"/>
          <w:sz w:val="24"/>
          <w:szCs w:val="24"/>
        </w:rPr>
        <w:t>egselt</w:t>
      </w:r>
      <w:r w:rsidRPr="00437633">
        <w:rPr>
          <w:rFonts w:ascii="Times New Roman" w:hAnsi="Times New Roman" w:cs="Times New Roman"/>
          <w:sz w:val="24"/>
          <w:szCs w:val="24"/>
        </w:rPr>
        <w:t xml:space="preserve"> esitatuks. Kui puudust tähtajaks ei kõrvaldata, võib haldusorgan jätta vaide läbi vaatamata, teavitades sellest välismaalast.</w:t>
      </w:r>
    </w:p>
    <w:p w14:paraId="4AA0CEA3" w14:textId="77777777" w:rsidR="00405AD6" w:rsidRPr="00437633" w:rsidRDefault="00405AD6" w:rsidP="00405AD6">
      <w:pPr>
        <w:autoSpaceDE w:val="0"/>
        <w:autoSpaceDN w:val="0"/>
        <w:adjustRightInd w:val="0"/>
        <w:spacing w:after="0" w:line="240" w:lineRule="auto"/>
        <w:jc w:val="both"/>
        <w:rPr>
          <w:rFonts w:ascii="Times New Roman" w:hAnsi="Times New Roman" w:cs="Times New Roman"/>
          <w:sz w:val="24"/>
          <w:szCs w:val="24"/>
        </w:rPr>
      </w:pPr>
    </w:p>
    <w:p w14:paraId="16241F61" w14:textId="77777777" w:rsidR="00405AD6" w:rsidRPr="00437633" w:rsidRDefault="00405AD6" w:rsidP="00405AD6">
      <w:pPr>
        <w:autoSpaceDE w:val="0"/>
        <w:autoSpaceDN w:val="0"/>
        <w:adjustRightInd w:val="0"/>
        <w:spacing w:after="0" w:line="240" w:lineRule="auto"/>
        <w:jc w:val="both"/>
        <w:rPr>
          <w:rFonts w:ascii="Times New Roman" w:eastAsia="Times New Roman" w:hAnsi="Times New Roman" w:cs="Times New Roman"/>
          <w:sz w:val="24"/>
          <w:szCs w:val="24"/>
          <w:lang w:eastAsia="et-EE"/>
        </w:rPr>
      </w:pPr>
      <w:r w:rsidRPr="00437633">
        <w:rPr>
          <w:rFonts w:ascii="Times New Roman" w:hAnsi="Times New Roman" w:cs="Times New Roman"/>
          <w:sz w:val="24"/>
          <w:szCs w:val="24"/>
        </w:rPr>
        <w:t>(6) Puuduste kõrvaldamise ajaks vaide lahendamise tähtaeg peatub.“;</w:t>
      </w:r>
      <w:commentRangeEnd w:id="13"/>
      <w:r w:rsidR="00D56EF5">
        <w:rPr>
          <w:rStyle w:val="Kommentaariviide"/>
        </w:rPr>
        <w:commentReference w:id="13"/>
      </w:r>
    </w:p>
    <w:p w14:paraId="018C6931" w14:textId="77777777" w:rsidR="00405AD6" w:rsidRPr="00437633" w:rsidRDefault="00405AD6" w:rsidP="007E7304">
      <w:pPr>
        <w:pStyle w:val="Normaallaadveeb"/>
        <w:spacing w:before="0" w:after="0" w:afterAutospacing="0"/>
        <w:jc w:val="both"/>
        <w:rPr>
          <w:color w:val="202020"/>
          <w:shd w:val="clear" w:color="auto" w:fill="FFFFFF"/>
        </w:rPr>
      </w:pPr>
    </w:p>
    <w:p w14:paraId="43C5EDC1" w14:textId="1CE3D4F3" w:rsidR="00F171B7" w:rsidRPr="00437633" w:rsidRDefault="00531053" w:rsidP="007E7304">
      <w:pPr>
        <w:pStyle w:val="Normaallaadveeb"/>
        <w:spacing w:before="0" w:after="0" w:afterAutospacing="0"/>
        <w:jc w:val="both"/>
        <w:rPr>
          <w:bCs/>
        </w:rPr>
      </w:pPr>
      <w:r w:rsidRPr="00386DCE">
        <w:rPr>
          <w:b/>
        </w:rPr>
        <w:t>10</w:t>
      </w:r>
      <w:r w:rsidR="00382A5A" w:rsidRPr="00386DCE">
        <w:rPr>
          <w:b/>
        </w:rPr>
        <w:t>)</w:t>
      </w:r>
      <w:r w:rsidR="00382A5A" w:rsidRPr="00386DCE">
        <w:rPr>
          <w:bCs/>
        </w:rPr>
        <w:t xml:space="preserve"> </w:t>
      </w:r>
      <w:r w:rsidR="00F171B7" w:rsidRPr="00386DCE">
        <w:rPr>
          <w:bCs/>
        </w:rPr>
        <w:t xml:space="preserve">paragrahvi </w:t>
      </w:r>
      <w:r w:rsidR="00F171B7" w:rsidRPr="00386DCE">
        <w:rPr>
          <w:color w:val="202020"/>
          <w:shd w:val="clear" w:color="auto" w:fill="FFFFFF"/>
        </w:rPr>
        <w:t>100</w:t>
      </w:r>
      <w:r w:rsidR="00F171B7" w:rsidRPr="00386DCE">
        <w:rPr>
          <w:color w:val="202020"/>
          <w:shd w:val="clear" w:color="auto" w:fill="FFFFFF"/>
          <w:vertAlign w:val="superscript"/>
        </w:rPr>
        <w:t xml:space="preserve">4 </w:t>
      </w:r>
      <w:r w:rsidR="00F171B7" w:rsidRPr="00386DCE">
        <w:rPr>
          <w:color w:val="202020"/>
          <w:shd w:val="clear" w:color="auto" w:fill="FFFFFF"/>
        </w:rPr>
        <w:t xml:space="preserve">lõiked </w:t>
      </w:r>
      <w:r w:rsidR="00222E0A" w:rsidRPr="00386DCE">
        <w:rPr>
          <w:color w:val="202020"/>
          <w:shd w:val="clear" w:color="auto" w:fill="FFFFFF"/>
        </w:rPr>
        <w:t>2</w:t>
      </w:r>
      <w:r w:rsidR="00F171B7" w:rsidRPr="00386DCE">
        <w:rPr>
          <w:color w:val="202020"/>
          <w:shd w:val="clear" w:color="auto" w:fill="FFFFFF"/>
        </w:rPr>
        <w:t xml:space="preserve"> ja </w:t>
      </w:r>
      <w:r w:rsidR="00222E0A" w:rsidRPr="00386DCE">
        <w:rPr>
          <w:color w:val="202020"/>
          <w:shd w:val="clear" w:color="auto" w:fill="FFFFFF"/>
        </w:rPr>
        <w:t>3</w:t>
      </w:r>
      <w:r w:rsidR="00F171B7" w:rsidRPr="00386DCE">
        <w:rPr>
          <w:bCs/>
        </w:rPr>
        <w:t xml:space="preserve"> muudetakse ja sõnastatakse järgmiselt:</w:t>
      </w:r>
    </w:p>
    <w:p w14:paraId="68F7D660" w14:textId="77777777" w:rsidR="007E7304" w:rsidRPr="00437633" w:rsidRDefault="007E7304" w:rsidP="007E7304">
      <w:pPr>
        <w:shd w:val="clear" w:color="auto" w:fill="FFFFFF"/>
        <w:spacing w:after="0" w:line="240" w:lineRule="auto"/>
        <w:rPr>
          <w:rFonts w:ascii="Times New Roman" w:eastAsia="Times New Roman" w:hAnsi="Times New Roman" w:cs="Times New Roman"/>
          <w:color w:val="202020"/>
          <w:sz w:val="24"/>
          <w:szCs w:val="24"/>
          <w:lang w:eastAsia="et-EE"/>
        </w:rPr>
      </w:pPr>
    </w:p>
    <w:p w14:paraId="237AA4C0" w14:textId="651DB328" w:rsidR="00F171B7" w:rsidRPr="00437633" w:rsidRDefault="007E7304" w:rsidP="007E7304">
      <w:pPr>
        <w:shd w:val="clear" w:color="auto" w:fill="FFFFFF"/>
        <w:spacing w:after="0" w:line="240" w:lineRule="auto"/>
        <w:jc w:val="both"/>
        <w:rPr>
          <w:rFonts w:ascii="Times New Roman" w:hAnsi="Times New Roman" w:cs="Times New Roman"/>
          <w:color w:val="202020"/>
          <w:sz w:val="24"/>
          <w:szCs w:val="24"/>
          <w:shd w:val="clear" w:color="auto" w:fill="FFFFFF"/>
        </w:rPr>
      </w:pPr>
      <w:r w:rsidRPr="00437633">
        <w:rPr>
          <w:rFonts w:ascii="Times New Roman" w:eastAsia="Times New Roman" w:hAnsi="Times New Roman" w:cs="Times New Roman"/>
          <w:color w:val="202020"/>
          <w:sz w:val="24"/>
          <w:szCs w:val="24"/>
          <w:lang w:eastAsia="et-EE"/>
        </w:rPr>
        <w:t>„</w:t>
      </w:r>
      <w:r w:rsidR="00F171B7" w:rsidRPr="00437633">
        <w:rPr>
          <w:rFonts w:ascii="Times New Roman" w:eastAsia="Times New Roman" w:hAnsi="Times New Roman" w:cs="Times New Roman"/>
          <w:color w:val="202020"/>
          <w:sz w:val="24"/>
          <w:szCs w:val="24"/>
          <w:lang w:eastAsia="et-EE"/>
        </w:rPr>
        <w:t xml:space="preserve">(2) </w:t>
      </w:r>
      <w:r w:rsidR="00F63AE2" w:rsidRPr="00437633">
        <w:rPr>
          <w:rFonts w:ascii="Times New Roman" w:hAnsi="Times New Roman" w:cs="Times New Roman"/>
          <w:color w:val="202020"/>
          <w:sz w:val="24"/>
          <w:szCs w:val="24"/>
          <w:shd w:val="clear" w:color="auto" w:fill="FFFFFF"/>
        </w:rPr>
        <w:t xml:space="preserve">Kui </w:t>
      </w:r>
      <w:r w:rsidR="0087373E" w:rsidRPr="00437633">
        <w:rPr>
          <w:rFonts w:ascii="Times New Roman" w:hAnsi="Times New Roman" w:cs="Times New Roman"/>
          <w:color w:val="202020"/>
          <w:sz w:val="24"/>
          <w:szCs w:val="24"/>
          <w:shd w:val="clear" w:color="auto" w:fill="FFFFFF"/>
        </w:rPr>
        <w:t xml:space="preserve">viisa andmisest keeldumise, viisa tühistamise, viisa kehtetuks tunnistamise, viibimisaja ennetähtaegse lõpetamise või viibimisaja pikendamisest keeldumise otsuse tegi Politsei- ja Piirivalveamet, </w:t>
      </w:r>
      <w:r w:rsidR="00402E6B" w:rsidRPr="00437633">
        <w:rPr>
          <w:rFonts w:ascii="Times New Roman" w:hAnsi="Times New Roman" w:cs="Times New Roman"/>
          <w:color w:val="202020"/>
          <w:sz w:val="24"/>
          <w:szCs w:val="24"/>
          <w:shd w:val="clear" w:color="auto" w:fill="FFFFFF"/>
        </w:rPr>
        <w:t>esitatakse</w:t>
      </w:r>
      <w:r w:rsidR="00037923" w:rsidRPr="00437633">
        <w:rPr>
          <w:rFonts w:ascii="Times New Roman" w:hAnsi="Times New Roman" w:cs="Times New Roman"/>
          <w:color w:val="202020"/>
          <w:sz w:val="24"/>
          <w:szCs w:val="24"/>
          <w:shd w:val="clear" w:color="auto" w:fill="FFFFFF"/>
        </w:rPr>
        <w:t xml:space="preserve"> vaie </w:t>
      </w:r>
      <w:r w:rsidR="00C65C1D" w:rsidRPr="00437633">
        <w:rPr>
          <w:rFonts w:ascii="Times New Roman" w:hAnsi="Times New Roman" w:cs="Times New Roman"/>
          <w:color w:val="202020"/>
          <w:sz w:val="24"/>
          <w:szCs w:val="24"/>
          <w:shd w:val="clear" w:color="auto" w:fill="FFFFFF"/>
        </w:rPr>
        <w:t>Politsei- ja Piirivalveametile</w:t>
      </w:r>
      <w:r w:rsidR="0087373E" w:rsidRPr="00437633">
        <w:rPr>
          <w:rFonts w:ascii="Times New Roman" w:hAnsi="Times New Roman" w:cs="Times New Roman"/>
          <w:color w:val="202020"/>
          <w:sz w:val="24"/>
          <w:szCs w:val="24"/>
          <w:shd w:val="clear" w:color="auto" w:fill="FFFFFF"/>
        </w:rPr>
        <w:t>.</w:t>
      </w:r>
    </w:p>
    <w:p w14:paraId="08961B3C" w14:textId="77777777" w:rsidR="00037923" w:rsidRPr="00437633" w:rsidRDefault="00037923" w:rsidP="007E7304">
      <w:pPr>
        <w:shd w:val="clear" w:color="auto" w:fill="FFFFFF"/>
        <w:spacing w:after="0" w:line="240" w:lineRule="auto"/>
        <w:jc w:val="both"/>
        <w:rPr>
          <w:rFonts w:ascii="Times New Roman" w:hAnsi="Times New Roman" w:cs="Times New Roman"/>
          <w:color w:val="202020"/>
          <w:sz w:val="24"/>
          <w:szCs w:val="24"/>
          <w:shd w:val="clear" w:color="auto" w:fill="FFFFFF"/>
        </w:rPr>
      </w:pPr>
    </w:p>
    <w:p w14:paraId="1AD887B6" w14:textId="091A2921" w:rsidR="00037923" w:rsidRPr="00437633" w:rsidRDefault="00037923" w:rsidP="007E7304">
      <w:pPr>
        <w:shd w:val="clear" w:color="auto" w:fill="FFFFFF"/>
        <w:spacing w:after="0" w:line="240" w:lineRule="auto"/>
        <w:jc w:val="both"/>
        <w:rPr>
          <w:rFonts w:ascii="Times New Roman" w:hAnsi="Times New Roman" w:cs="Times New Roman"/>
          <w:color w:val="202020"/>
          <w:sz w:val="24"/>
          <w:szCs w:val="24"/>
          <w:shd w:val="clear" w:color="auto" w:fill="FFFFFF"/>
        </w:rPr>
      </w:pPr>
      <w:r w:rsidRPr="00437633">
        <w:rPr>
          <w:rFonts w:ascii="Times New Roman" w:eastAsia="Times New Roman" w:hAnsi="Times New Roman" w:cs="Times New Roman"/>
          <w:color w:val="202020"/>
          <w:sz w:val="24"/>
          <w:szCs w:val="24"/>
          <w:lang w:eastAsia="et-EE"/>
        </w:rPr>
        <w:t>(</w:t>
      </w:r>
      <w:r w:rsidR="00524A3A" w:rsidRPr="00437633">
        <w:rPr>
          <w:rFonts w:ascii="Times New Roman" w:eastAsia="Times New Roman" w:hAnsi="Times New Roman" w:cs="Times New Roman"/>
          <w:color w:val="202020"/>
          <w:sz w:val="24"/>
          <w:szCs w:val="24"/>
          <w:lang w:eastAsia="et-EE"/>
        </w:rPr>
        <w:t>3</w:t>
      </w:r>
      <w:r w:rsidRPr="00437633">
        <w:rPr>
          <w:rFonts w:ascii="Times New Roman" w:eastAsia="Times New Roman" w:hAnsi="Times New Roman" w:cs="Times New Roman"/>
          <w:color w:val="202020"/>
          <w:sz w:val="24"/>
          <w:szCs w:val="24"/>
          <w:lang w:eastAsia="et-EE"/>
        </w:rPr>
        <w:t xml:space="preserve">) </w:t>
      </w:r>
      <w:r w:rsidR="00F63AE2" w:rsidRPr="00437633">
        <w:rPr>
          <w:rFonts w:ascii="Times New Roman" w:hAnsi="Times New Roman" w:cs="Times New Roman"/>
          <w:color w:val="202020"/>
          <w:sz w:val="24"/>
          <w:szCs w:val="24"/>
          <w:shd w:val="clear" w:color="auto" w:fill="FFFFFF"/>
        </w:rPr>
        <w:t xml:space="preserve">Kui </w:t>
      </w:r>
      <w:r w:rsidRPr="00437633">
        <w:rPr>
          <w:rFonts w:ascii="Times New Roman" w:hAnsi="Times New Roman" w:cs="Times New Roman"/>
          <w:color w:val="202020"/>
          <w:sz w:val="24"/>
          <w:szCs w:val="24"/>
          <w:shd w:val="clear" w:color="auto" w:fill="FFFFFF"/>
        </w:rPr>
        <w:t xml:space="preserve">viisa tühistamise, viisa kehtetuks tunnistamise </w:t>
      </w:r>
      <w:r w:rsidR="00234974" w:rsidRPr="00437633">
        <w:rPr>
          <w:rFonts w:ascii="Times New Roman" w:hAnsi="Times New Roman" w:cs="Times New Roman"/>
          <w:color w:val="202020"/>
          <w:sz w:val="24"/>
          <w:szCs w:val="24"/>
          <w:shd w:val="clear" w:color="auto" w:fill="FFFFFF"/>
        </w:rPr>
        <w:t xml:space="preserve">või </w:t>
      </w:r>
      <w:r w:rsidRPr="00437633">
        <w:rPr>
          <w:rFonts w:ascii="Times New Roman" w:hAnsi="Times New Roman" w:cs="Times New Roman"/>
          <w:color w:val="202020"/>
          <w:sz w:val="24"/>
          <w:szCs w:val="24"/>
          <w:shd w:val="clear" w:color="auto" w:fill="FFFFFF"/>
        </w:rPr>
        <w:t>viibimisaja ennetähtaegse lõpetamise</w:t>
      </w:r>
      <w:r w:rsidR="00234974" w:rsidRPr="00437633">
        <w:rPr>
          <w:rFonts w:ascii="Times New Roman" w:hAnsi="Times New Roman" w:cs="Times New Roman"/>
          <w:color w:val="202020"/>
          <w:sz w:val="24"/>
          <w:szCs w:val="24"/>
          <w:shd w:val="clear" w:color="auto" w:fill="FFFFFF"/>
        </w:rPr>
        <w:t xml:space="preserve"> otsuse</w:t>
      </w:r>
      <w:r w:rsidRPr="00437633">
        <w:rPr>
          <w:rFonts w:ascii="Times New Roman" w:hAnsi="Times New Roman" w:cs="Times New Roman"/>
          <w:color w:val="202020"/>
          <w:sz w:val="24"/>
          <w:szCs w:val="24"/>
          <w:shd w:val="clear" w:color="auto" w:fill="FFFFFF"/>
        </w:rPr>
        <w:t xml:space="preserve"> tegi Kaitsepolitseiamet, esitatakse vaie Kaitsepolitseiametile.</w:t>
      </w:r>
      <w:r w:rsidR="00EF2D0A" w:rsidRPr="00437633">
        <w:rPr>
          <w:rFonts w:ascii="Times New Roman" w:hAnsi="Times New Roman" w:cs="Times New Roman"/>
          <w:color w:val="202020"/>
          <w:sz w:val="24"/>
          <w:szCs w:val="24"/>
          <w:shd w:val="clear" w:color="auto" w:fill="FFFFFF"/>
        </w:rPr>
        <w:t>“;</w:t>
      </w:r>
    </w:p>
    <w:p w14:paraId="23AB0C0D" w14:textId="77777777" w:rsidR="0061626B" w:rsidRPr="00437633" w:rsidRDefault="0061626B" w:rsidP="007E7304">
      <w:pPr>
        <w:shd w:val="clear" w:color="auto" w:fill="FFFFFF"/>
        <w:spacing w:after="0" w:line="240" w:lineRule="auto"/>
        <w:rPr>
          <w:rFonts w:ascii="Times New Roman" w:hAnsi="Times New Roman" w:cs="Times New Roman"/>
          <w:color w:val="202020"/>
          <w:sz w:val="24"/>
          <w:szCs w:val="24"/>
          <w:shd w:val="clear" w:color="auto" w:fill="FFFFFF"/>
        </w:rPr>
      </w:pPr>
    </w:p>
    <w:p w14:paraId="5C1F4158" w14:textId="58BF8C3A" w:rsidR="0061626B" w:rsidRPr="00437633" w:rsidRDefault="00FB46B7" w:rsidP="007E7304">
      <w:pPr>
        <w:shd w:val="clear" w:color="auto" w:fill="FFFFFF"/>
        <w:spacing w:after="0" w:line="240" w:lineRule="auto"/>
        <w:jc w:val="both"/>
        <w:rPr>
          <w:rFonts w:ascii="Times New Roman" w:hAnsi="Times New Roman" w:cs="Times New Roman"/>
          <w:color w:val="202020"/>
          <w:sz w:val="24"/>
          <w:szCs w:val="24"/>
          <w:shd w:val="clear" w:color="auto" w:fill="FFFFFF"/>
        </w:rPr>
      </w:pPr>
      <w:r w:rsidRPr="00710653">
        <w:rPr>
          <w:rFonts w:ascii="Times New Roman" w:hAnsi="Times New Roman" w:cs="Times New Roman"/>
          <w:b/>
          <w:bCs/>
          <w:color w:val="202020"/>
          <w:sz w:val="24"/>
          <w:szCs w:val="24"/>
          <w:shd w:val="clear" w:color="auto" w:fill="FFFFFF"/>
        </w:rPr>
        <w:t>1</w:t>
      </w:r>
      <w:r w:rsidR="00531053" w:rsidRPr="00710653">
        <w:rPr>
          <w:rFonts w:ascii="Times New Roman" w:hAnsi="Times New Roman" w:cs="Times New Roman"/>
          <w:b/>
          <w:bCs/>
          <w:color w:val="202020"/>
          <w:sz w:val="24"/>
          <w:szCs w:val="24"/>
          <w:shd w:val="clear" w:color="auto" w:fill="FFFFFF"/>
        </w:rPr>
        <w:t>1</w:t>
      </w:r>
      <w:r w:rsidR="0061626B" w:rsidRPr="00710653">
        <w:rPr>
          <w:rFonts w:ascii="Times New Roman" w:hAnsi="Times New Roman" w:cs="Times New Roman"/>
          <w:b/>
          <w:bCs/>
          <w:color w:val="202020"/>
          <w:sz w:val="24"/>
          <w:szCs w:val="24"/>
          <w:shd w:val="clear" w:color="auto" w:fill="FFFFFF"/>
        </w:rPr>
        <w:t>)</w:t>
      </w:r>
      <w:r w:rsidR="0061626B" w:rsidRPr="00710653">
        <w:rPr>
          <w:rFonts w:ascii="Times New Roman" w:hAnsi="Times New Roman" w:cs="Times New Roman"/>
          <w:color w:val="202020"/>
          <w:sz w:val="24"/>
          <w:szCs w:val="24"/>
          <w:shd w:val="clear" w:color="auto" w:fill="FFFFFF"/>
        </w:rPr>
        <w:t xml:space="preserve"> </w:t>
      </w:r>
      <w:r w:rsidR="0061626B" w:rsidRPr="00710653">
        <w:rPr>
          <w:rFonts w:ascii="Times New Roman" w:hAnsi="Times New Roman" w:cs="Times New Roman"/>
          <w:bCs/>
          <w:sz w:val="24"/>
          <w:szCs w:val="24"/>
        </w:rPr>
        <w:t xml:space="preserve">paragrahvi </w:t>
      </w:r>
      <w:r w:rsidR="0061626B" w:rsidRPr="00710653">
        <w:rPr>
          <w:rFonts w:ascii="Times New Roman" w:hAnsi="Times New Roman" w:cs="Times New Roman"/>
          <w:color w:val="202020"/>
          <w:sz w:val="24"/>
          <w:szCs w:val="24"/>
          <w:shd w:val="clear" w:color="auto" w:fill="FFFFFF"/>
        </w:rPr>
        <w:t>100</w:t>
      </w:r>
      <w:r w:rsidR="0061626B" w:rsidRPr="00710653">
        <w:rPr>
          <w:rFonts w:ascii="Times New Roman" w:hAnsi="Times New Roman" w:cs="Times New Roman"/>
          <w:color w:val="202020"/>
          <w:sz w:val="24"/>
          <w:szCs w:val="24"/>
          <w:shd w:val="clear" w:color="auto" w:fill="FFFFFF"/>
          <w:vertAlign w:val="superscript"/>
        </w:rPr>
        <w:t xml:space="preserve">4 </w:t>
      </w:r>
      <w:r w:rsidR="0061626B" w:rsidRPr="00710653">
        <w:rPr>
          <w:rFonts w:ascii="Times New Roman" w:hAnsi="Times New Roman" w:cs="Times New Roman"/>
          <w:color w:val="202020"/>
          <w:sz w:val="24"/>
          <w:szCs w:val="24"/>
          <w:shd w:val="clear" w:color="auto" w:fill="FFFFFF"/>
        </w:rPr>
        <w:t>lõi</w:t>
      </w:r>
      <w:r w:rsidR="00524A3A" w:rsidRPr="00710653">
        <w:rPr>
          <w:rFonts w:ascii="Times New Roman" w:hAnsi="Times New Roman" w:cs="Times New Roman"/>
          <w:color w:val="202020"/>
          <w:sz w:val="24"/>
          <w:szCs w:val="24"/>
          <w:shd w:val="clear" w:color="auto" w:fill="FFFFFF"/>
        </w:rPr>
        <w:t xml:space="preserve">ge </w:t>
      </w:r>
      <w:r w:rsidR="0061626B" w:rsidRPr="00710653">
        <w:rPr>
          <w:rFonts w:ascii="Times New Roman" w:hAnsi="Times New Roman" w:cs="Times New Roman"/>
          <w:color w:val="202020"/>
          <w:sz w:val="24"/>
          <w:szCs w:val="24"/>
          <w:shd w:val="clear" w:color="auto" w:fill="FFFFFF"/>
        </w:rPr>
        <w:t>4 tunnistatakse kehtetuks;</w:t>
      </w:r>
    </w:p>
    <w:p w14:paraId="036CABE0" w14:textId="77777777" w:rsidR="0061626B" w:rsidRPr="00437633" w:rsidRDefault="0061626B" w:rsidP="007E7304">
      <w:pPr>
        <w:shd w:val="clear" w:color="auto" w:fill="FFFFFF"/>
        <w:spacing w:after="0" w:line="240" w:lineRule="auto"/>
        <w:jc w:val="both"/>
        <w:rPr>
          <w:rFonts w:ascii="Times New Roman" w:hAnsi="Times New Roman" w:cs="Times New Roman"/>
          <w:b/>
          <w:sz w:val="24"/>
          <w:szCs w:val="24"/>
        </w:rPr>
      </w:pPr>
    </w:p>
    <w:p w14:paraId="19F082FF" w14:textId="0F67F46D" w:rsidR="00733D91" w:rsidRPr="00437633" w:rsidRDefault="00CB6EB0" w:rsidP="007E7304">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1</w:t>
      </w:r>
      <w:r w:rsidR="00531053">
        <w:rPr>
          <w:rFonts w:ascii="Times New Roman" w:hAnsi="Times New Roman" w:cs="Times New Roman"/>
          <w:b/>
          <w:sz w:val="24"/>
          <w:szCs w:val="24"/>
        </w:rPr>
        <w:t>2</w:t>
      </w:r>
      <w:r w:rsidR="00733D91" w:rsidRPr="006B0FFF">
        <w:rPr>
          <w:rFonts w:ascii="Times New Roman" w:hAnsi="Times New Roman" w:cs="Times New Roman"/>
          <w:b/>
          <w:sz w:val="24"/>
          <w:szCs w:val="24"/>
        </w:rPr>
        <w:t xml:space="preserve">) </w:t>
      </w:r>
      <w:r w:rsidR="00733D91" w:rsidRPr="006B0FFF">
        <w:rPr>
          <w:rFonts w:ascii="Times New Roman" w:hAnsi="Times New Roman" w:cs="Times New Roman"/>
          <w:bCs/>
          <w:sz w:val="24"/>
          <w:szCs w:val="24"/>
        </w:rPr>
        <w:t xml:space="preserve">paragrahvi </w:t>
      </w:r>
      <w:r w:rsidR="00733D91" w:rsidRPr="00437633">
        <w:rPr>
          <w:rFonts w:ascii="Times New Roman" w:hAnsi="Times New Roman" w:cs="Times New Roman"/>
          <w:bCs/>
          <w:sz w:val="24"/>
          <w:szCs w:val="24"/>
        </w:rPr>
        <w:t>100</w:t>
      </w:r>
      <w:r w:rsidR="00733D91" w:rsidRPr="00437633">
        <w:rPr>
          <w:rFonts w:ascii="Times New Roman" w:hAnsi="Times New Roman" w:cs="Times New Roman"/>
          <w:bCs/>
          <w:sz w:val="24"/>
          <w:szCs w:val="24"/>
          <w:vertAlign w:val="superscript"/>
        </w:rPr>
        <w:t>5</w:t>
      </w:r>
      <w:r w:rsidR="00733D91" w:rsidRPr="00437633">
        <w:rPr>
          <w:rFonts w:ascii="Times New Roman" w:hAnsi="Times New Roman" w:cs="Times New Roman"/>
          <w:bCs/>
          <w:sz w:val="24"/>
          <w:szCs w:val="24"/>
        </w:rPr>
        <w:t xml:space="preserve"> lõiked </w:t>
      </w:r>
      <w:r w:rsidR="00F96ACA" w:rsidRPr="00437633">
        <w:rPr>
          <w:rFonts w:ascii="Times New Roman" w:hAnsi="Times New Roman" w:cs="Times New Roman"/>
          <w:bCs/>
          <w:sz w:val="24"/>
          <w:szCs w:val="24"/>
        </w:rPr>
        <w:t>2</w:t>
      </w:r>
      <w:commentRangeStart w:id="16"/>
      <w:ins w:id="17" w:author="Kärt Voor" w:date="2024-05-17T12:03:00Z">
        <w:r w:rsidR="00386DCE" w:rsidRPr="00437633">
          <w:rPr>
            <w:rFonts w:ascii="Times New Roman" w:hAnsi="Times New Roman" w:cs="Times New Roman"/>
            <w:sz w:val="24"/>
            <w:szCs w:val="24"/>
          </w:rPr>
          <w:t>–</w:t>
        </w:r>
        <w:commentRangeEnd w:id="16"/>
        <w:r w:rsidR="00386DCE">
          <w:rPr>
            <w:rStyle w:val="Kommentaariviide"/>
          </w:rPr>
          <w:commentReference w:id="16"/>
        </w:r>
      </w:ins>
      <w:del w:id="18" w:author="Kärt Voor" w:date="2024-05-17T12:03:00Z">
        <w:r w:rsidR="007630BF" w:rsidRPr="00437633" w:rsidDel="00386DCE">
          <w:rPr>
            <w:rFonts w:ascii="Times New Roman" w:hAnsi="Times New Roman" w:cs="Times New Roman"/>
            <w:bCs/>
            <w:sz w:val="24"/>
            <w:szCs w:val="24"/>
          </w:rPr>
          <w:delText>˗</w:delText>
        </w:r>
      </w:del>
      <w:r w:rsidR="007630BF" w:rsidRPr="00437633">
        <w:rPr>
          <w:rFonts w:ascii="Times New Roman" w:hAnsi="Times New Roman" w:cs="Times New Roman"/>
          <w:bCs/>
          <w:sz w:val="24"/>
          <w:szCs w:val="24"/>
        </w:rPr>
        <w:t>4</w:t>
      </w:r>
      <w:r w:rsidR="0035215C" w:rsidRPr="00437633">
        <w:rPr>
          <w:rFonts w:ascii="Times New Roman" w:hAnsi="Times New Roman" w:cs="Times New Roman"/>
          <w:bCs/>
          <w:sz w:val="24"/>
          <w:szCs w:val="24"/>
        </w:rPr>
        <w:t xml:space="preserve"> </w:t>
      </w:r>
      <w:r w:rsidR="00733D91" w:rsidRPr="00437633">
        <w:rPr>
          <w:rFonts w:ascii="Times New Roman" w:hAnsi="Times New Roman" w:cs="Times New Roman"/>
          <w:bCs/>
          <w:sz w:val="24"/>
          <w:szCs w:val="24"/>
        </w:rPr>
        <w:t>muudetakse ja sõnastatakse järgmiselt:</w:t>
      </w:r>
    </w:p>
    <w:p w14:paraId="39B9EB83" w14:textId="77777777" w:rsidR="00196E9E" w:rsidRPr="00437633" w:rsidRDefault="00196E9E" w:rsidP="007E7304">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4AA8F3EE" w14:textId="4227C628" w:rsidR="006D46CC" w:rsidRPr="00437633" w:rsidRDefault="007E43AC" w:rsidP="007E7304">
      <w:pPr>
        <w:shd w:val="clear" w:color="auto" w:fill="FFFFFF"/>
        <w:spacing w:after="0" w:line="240" w:lineRule="auto"/>
        <w:jc w:val="both"/>
        <w:rPr>
          <w:rFonts w:ascii="Times New Roman" w:eastAsia="Times New Roman" w:hAnsi="Times New Roman" w:cs="Times New Roman"/>
          <w:color w:val="202020"/>
          <w:sz w:val="24"/>
          <w:szCs w:val="24"/>
          <w:lang w:eastAsia="et-EE"/>
        </w:rPr>
      </w:pPr>
      <w:r w:rsidRPr="00437633">
        <w:rPr>
          <w:rFonts w:ascii="Times New Roman" w:eastAsia="Times New Roman" w:hAnsi="Times New Roman" w:cs="Times New Roman"/>
          <w:color w:val="202020"/>
          <w:sz w:val="24"/>
          <w:szCs w:val="24"/>
          <w:lang w:eastAsia="et-EE"/>
        </w:rPr>
        <w:t>„</w:t>
      </w:r>
      <w:r w:rsidR="00733D91" w:rsidRPr="00437633">
        <w:rPr>
          <w:rFonts w:ascii="Times New Roman" w:eastAsia="Times New Roman" w:hAnsi="Times New Roman" w:cs="Times New Roman"/>
          <w:color w:val="202020"/>
          <w:sz w:val="24"/>
          <w:szCs w:val="24"/>
          <w:lang w:eastAsia="et-EE"/>
        </w:rPr>
        <w:t>(2) Kui viisa andmisest keeldumise, viisa tühistamise, viisa kehtetuks tunnistamise</w:t>
      </w:r>
      <w:r w:rsidR="008943EB" w:rsidRPr="00437633">
        <w:rPr>
          <w:rFonts w:ascii="Times New Roman" w:eastAsia="Times New Roman" w:hAnsi="Times New Roman" w:cs="Times New Roman"/>
          <w:color w:val="202020"/>
          <w:sz w:val="24"/>
          <w:szCs w:val="24"/>
          <w:lang w:eastAsia="et-EE"/>
        </w:rPr>
        <w:t xml:space="preserve">, </w:t>
      </w:r>
      <w:r w:rsidR="00733D91" w:rsidRPr="00437633">
        <w:rPr>
          <w:rFonts w:ascii="Times New Roman" w:eastAsia="Times New Roman" w:hAnsi="Times New Roman" w:cs="Times New Roman"/>
          <w:color w:val="202020"/>
          <w:sz w:val="24"/>
          <w:szCs w:val="24"/>
          <w:lang w:eastAsia="et-EE"/>
        </w:rPr>
        <w:t xml:space="preserve">viibimisaja ennetähtaegse lõpetamise </w:t>
      </w:r>
      <w:bookmarkStart w:id="19" w:name="_Hlk148449936"/>
      <w:r w:rsidR="008943EB" w:rsidRPr="00437633">
        <w:rPr>
          <w:rFonts w:ascii="Times New Roman" w:hAnsi="Times New Roman" w:cs="Times New Roman"/>
          <w:color w:val="202020"/>
          <w:sz w:val="24"/>
          <w:szCs w:val="24"/>
          <w:shd w:val="clear" w:color="auto" w:fill="FFFFFF"/>
        </w:rPr>
        <w:t xml:space="preserve">või viibimisaja pikendamisest keeldumise </w:t>
      </w:r>
      <w:bookmarkEnd w:id="19"/>
      <w:r w:rsidR="00733D91" w:rsidRPr="00437633">
        <w:rPr>
          <w:rFonts w:ascii="Times New Roman" w:eastAsia="Times New Roman" w:hAnsi="Times New Roman" w:cs="Times New Roman"/>
          <w:color w:val="202020"/>
          <w:sz w:val="24"/>
          <w:szCs w:val="24"/>
          <w:lang w:eastAsia="et-EE"/>
        </w:rPr>
        <w:t xml:space="preserve">otsuse tegi Politsei- ja Piirivalveamet, vaatab </w:t>
      </w:r>
      <w:bookmarkStart w:id="20" w:name="_Hlk151466274"/>
      <w:r w:rsidR="00C44F11" w:rsidRPr="00437633">
        <w:rPr>
          <w:rFonts w:ascii="Times New Roman" w:eastAsia="Times New Roman" w:hAnsi="Times New Roman" w:cs="Times New Roman"/>
          <w:color w:val="202020"/>
          <w:sz w:val="24"/>
          <w:szCs w:val="24"/>
          <w:lang w:eastAsia="et-EE"/>
        </w:rPr>
        <w:t>vaide</w:t>
      </w:r>
      <w:r w:rsidR="00733D91" w:rsidRPr="00437633">
        <w:rPr>
          <w:rFonts w:ascii="Times New Roman" w:eastAsia="Times New Roman" w:hAnsi="Times New Roman" w:cs="Times New Roman"/>
          <w:color w:val="202020"/>
          <w:sz w:val="24"/>
          <w:szCs w:val="24"/>
          <w:lang w:eastAsia="et-EE"/>
        </w:rPr>
        <w:t xml:space="preserve"> </w:t>
      </w:r>
      <w:bookmarkEnd w:id="20"/>
      <w:r w:rsidR="00733D91" w:rsidRPr="00437633">
        <w:rPr>
          <w:rFonts w:ascii="Times New Roman" w:eastAsia="Times New Roman" w:hAnsi="Times New Roman" w:cs="Times New Roman"/>
          <w:color w:val="202020"/>
          <w:sz w:val="24"/>
          <w:szCs w:val="24"/>
          <w:lang w:eastAsia="et-EE"/>
        </w:rPr>
        <w:t xml:space="preserve">läbi </w:t>
      </w:r>
      <w:r w:rsidR="006B0FFF" w:rsidRPr="00437633">
        <w:rPr>
          <w:rFonts w:ascii="Times New Roman" w:hAnsi="Times New Roman" w:cs="Times New Roman"/>
          <w:color w:val="202020"/>
          <w:sz w:val="24"/>
          <w:szCs w:val="24"/>
          <w:shd w:val="clear" w:color="auto" w:fill="FFFFFF"/>
        </w:rPr>
        <w:t>ja teeb vajaduse korral uue otsuse </w:t>
      </w:r>
      <w:r w:rsidR="006D46CC" w:rsidRPr="00437633">
        <w:rPr>
          <w:rFonts w:ascii="Times New Roman" w:eastAsia="Times New Roman" w:hAnsi="Times New Roman" w:cs="Times New Roman"/>
          <w:color w:val="202020"/>
          <w:sz w:val="24"/>
          <w:szCs w:val="24"/>
          <w:lang w:eastAsia="et-EE"/>
        </w:rPr>
        <w:t>Politsei- ja Piirivalveamet</w:t>
      </w:r>
      <w:r w:rsidR="00733D91" w:rsidRPr="00437633">
        <w:rPr>
          <w:rFonts w:ascii="Times New Roman" w:eastAsia="Times New Roman" w:hAnsi="Times New Roman" w:cs="Times New Roman"/>
          <w:color w:val="202020"/>
          <w:sz w:val="24"/>
          <w:szCs w:val="24"/>
          <w:lang w:eastAsia="et-EE"/>
        </w:rPr>
        <w:t>.</w:t>
      </w:r>
    </w:p>
    <w:p w14:paraId="147CBC5B" w14:textId="77777777" w:rsidR="009F0E3B" w:rsidRPr="00437633" w:rsidRDefault="009F0E3B" w:rsidP="007E7304">
      <w:pPr>
        <w:shd w:val="clear" w:color="auto" w:fill="FFFFFF"/>
        <w:spacing w:after="0" w:line="240" w:lineRule="auto"/>
        <w:jc w:val="both"/>
        <w:rPr>
          <w:rFonts w:ascii="Times New Roman" w:hAnsi="Times New Roman" w:cs="Times New Roman"/>
          <w:sz w:val="24"/>
          <w:szCs w:val="24"/>
          <w:shd w:val="clear" w:color="auto" w:fill="FFFFFF"/>
        </w:rPr>
      </w:pPr>
    </w:p>
    <w:p w14:paraId="306147B4" w14:textId="3772EC41" w:rsidR="009F0E3B" w:rsidRPr="00437633" w:rsidRDefault="009F0E3B" w:rsidP="009F0E3B">
      <w:pPr>
        <w:shd w:val="clear" w:color="auto" w:fill="FFFFFF"/>
        <w:spacing w:after="0" w:line="240" w:lineRule="auto"/>
        <w:jc w:val="both"/>
        <w:rPr>
          <w:rFonts w:ascii="Times New Roman" w:eastAsia="Times New Roman" w:hAnsi="Times New Roman" w:cs="Times New Roman"/>
          <w:sz w:val="24"/>
          <w:szCs w:val="24"/>
          <w:lang w:eastAsia="et-EE"/>
        </w:rPr>
      </w:pPr>
      <w:r w:rsidRPr="00437633">
        <w:rPr>
          <w:rFonts w:ascii="Times New Roman" w:hAnsi="Times New Roman" w:cs="Times New Roman"/>
          <w:sz w:val="24"/>
          <w:szCs w:val="24"/>
          <w:bdr w:val="none" w:sz="0" w:space="0" w:color="auto" w:frame="1"/>
        </w:rPr>
        <w:t xml:space="preserve">(3) </w:t>
      </w:r>
      <w:r w:rsidR="00786EF4" w:rsidRPr="00437633">
        <w:rPr>
          <w:rFonts w:ascii="Times New Roman" w:hAnsi="Times New Roman" w:cs="Times New Roman"/>
          <w:color w:val="202020"/>
          <w:sz w:val="24"/>
          <w:szCs w:val="24"/>
          <w:shd w:val="clear" w:color="auto" w:fill="FFFFFF"/>
        </w:rPr>
        <w:t>Kui</w:t>
      </w:r>
      <w:r w:rsidR="00786EF4" w:rsidRPr="00437633">
        <w:rPr>
          <w:rFonts w:ascii="Times New Roman" w:eastAsia="Times New Roman" w:hAnsi="Times New Roman" w:cs="Times New Roman"/>
          <w:sz w:val="24"/>
          <w:szCs w:val="24"/>
          <w:lang w:eastAsia="et-EE"/>
        </w:rPr>
        <w:t xml:space="preserve"> </w:t>
      </w:r>
      <w:r w:rsidRPr="00437633">
        <w:rPr>
          <w:rFonts w:ascii="Times New Roman" w:eastAsia="Times New Roman" w:hAnsi="Times New Roman" w:cs="Times New Roman"/>
          <w:sz w:val="24"/>
          <w:szCs w:val="24"/>
          <w:lang w:eastAsia="et-EE"/>
        </w:rPr>
        <w:t>viisa tühistamise, viisa kehtetuks tunnistamise või viibimisaja ennetähtaegse lõpetamise otsuse tegi Kaitsepolitseiamet, vaatab vaide läbi</w:t>
      </w:r>
      <w:r w:rsidR="00625D2D">
        <w:rPr>
          <w:rFonts w:ascii="Times New Roman" w:eastAsia="Times New Roman" w:hAnsi="Times New Roman" w:cs="Times New Roman"/>
          <w:sz w:val="24"/>
          <w:szCs w:val="24"/>
          <w:lang w:eastAsia="et-EE"/>
        </w:rPr>
        <w:t xml:space="preserve"> </w:t>
      </w:r>
      <w:r w:rsidR="00625D2D" w:rsidRPr="00437633">
        <w:rPr>
          <w:rFonts w:ascii="Times New Roman" w:hAnsi="Times New Roman" w:cs="Times New Roman"/>
          <w:color w:val="202020"/>
          <w:sz w:val="24"/>
          <w:szCs w:val="24"/>
          <w:shd w:val="clear" w:color="auto" w:fill="FFFFFF"/>
        </w:rPr>
        <w:t>ja teeb vajaduse korral uue otsuse </w:t>
      </w:r>
      <w:r w:rsidRPr="00437633">
        <w:rPr>
          <w:rFonts w:ascii="Times New Roman" w:eastAsia="Times New Roman" w:hAnsi="Times New Roman" w:cs="Times New Roman"/>
          <w:sz w:val="24"/>
          <w:szCs w:val="24"/>
          <w:lang w:eastAsia="et-EE"/>
        </w:rPr>
        <w:t>Kaitsepolitseiamet.</w:t>
      </w:r>
    </w:p>
    <w:p w14:paraId="26C9555C" w14:textId="77777777" w:rsidR="009F0E3B" w:rsidRPr="00437633" w:rsidRDefault="009F0E3B" w:rsidP="009F0E3B">
      <w:pPr>
        <w:shd w:val="clear" w:color="auto" w:fill="FFFFFF"/>
        <w:spacing w:after="0" w:line="240" w:lineRule="auto"/>
        <w:jc w:val="both"/>
        <w:rPr>
          <w:rFonts w:ascii="Times New Roman" w:eastAsia="Times New Roman" w:hAnsi="Times New Roman" w:cs="Times New Roman"/>
          <w:sz w:val="24"/>
          <w:szCs w:val="24"/>
          <w:lang w:eastAsia="et-EE"/>
        </w:rPr>
      </w:pPr>
    </w:p>
    <w:p w14:paraId="7B57369A" w14:textId="65A48E98" w:rsidR="009F0E3B" w:rsidRPr="001551A8" w:rsidRDefault="0025255C" w:rsidP="007E7304">
      <w:pPr>
        <w:shd w:val="clear" w:color="auto" w:fill="FFFFFF"/>
        <w:spacing w:after="0" w:line="240" w:lineRule="auto"/>
        <w:jc w:val="both"/>
        <w:rPr>
          <w:rFonts w:ascii="Times New Roman" w:hAnsi="Times New Roman" w:cs="Times New Roman"/>
          <w:sz w:val="24"/>
          <w:szCs w:val="24"/>
          <w:shd w:val="clear" w:color="auto" w:fill="FFFFFF"/>
        </w:rPr>
      </w:pPr>
      <w:bookmarkStart w:id="21" w:name="_Hlk164863138"/>
      <w:r w:rsidRPr="001551A8">
        <w:rPr>
          <w:rFonts w:ascii="Times New Roman" w:hAnsi="Times New Roman" w:cs="Times New Roman"/>
          <w:sz w:val="24"/>
          <w:szCs w:val="24"/>
          <w:shd w:val="clear" w:color="auto" w:fill="FFFFFF"/>
        </w:rPr>
        <w:t>(4)</w:t>
      </w:r>
      <w:r w:rsidR="00642E25">
        <w:rPr>
          <w:rFonts w:ascii="Times New Roman" w:hAnsi="Times New Roman" w:cs="Times New Roman"/>
          <w:sz w:val="24"/>
          <w:szCs w:val="24"/>
          <w:shd w:val="clear" w:color="auto" w:fill="FFFFFF"/>
        </w:rPr>
        <w:t xml:space="preserve"> </w:t>
      </w:r>
      <w:r w:rsidR="00642E25" w:rsidRPr="00642E25">
        <w:rPr>
          <w:rFonts w:ascii="Times New Roman" w:hAnsi="Times New Roman" w:cs="Times New Roman"/>
          <w:sz w:val="24"/>
          <w:szCs w:val="24"/>
          <w:shd w:val="clear" w:color="auto" w:fill="FFFFFF"/>
        </w:rPr>
        <w:t>Kui vaidlustatav haldusakt on antud tuginedes asjaolule, et viisa taotluse jättis kooskõlastamata valdkonna eest vastutava ministri määratud Siseministeeriumi valitsemisala asutus, kaasab vaiet läbivaatav haldusorgan vaidemenetlusse viisa taotluse kooskõlastamata jätnud asutuse, kes vaatab viisa taotluse kooskõlastamata jätmise läbi ning vajaduse</w:t>
      </w:r>
      <w:ins w:id="22" w:author="Kärt Voor" w:date="2024-05-20T11:14:00Z">
        <w:r w:rsidR="008019FC">
          <w:rPr>
            <w:rFonts w:ascii="Times New Roman" w:hAnsi="Times New Roman" w:cs="Times New Roman"/>
            <w:sz w:val="24"/>
            <w:szCs w:val="24"/>
            <w:shd w:val="clear" w:color="auto" w:fill="FFFFFF"/>
          </w:rPr>
          <w:t xml:space="preserve"> korra</w:t>
        </w:r>
      </w:ins>
      <w:r w:rsidR="00642E25" w:rsidRPr="00642E25">
        <w:rPr>
          <w:rFonts w:ascii="Times New Roman" w:hAnsi="Times New Roman" w:cs="Times New Roman"/>
          <w:sz w:val="24"/>
          <w:szCs w:val="24"/>
          <w:shd w:val="clear" w:color="auto" w:fill="FFFFFF"/>
        </w:rPr>
        <w:t>l esitab uue kooskõlastuse</w:t>
      </w:r>
      <w:r w:rsidR="00112F67" w:rsidRPr="001551A8">
        <w:rPr>
          <w:rFonts w:ascii="Times New Roman" w:hAnsi="Times New Roman" w:cs="Times New Roman"/>
          <w:sz w:val="24"/>
          <w:szCs w:val="24"/>
          <w:shd w:val="clear" w:color="auto" w:fill="FFFFFF"/>
        </w:rPr>
        <w:t>.</w:t>
      </w:r>
      <w:r w:rsidR="0064475F" w:rsidRPr="001551A8">
        <w:rPr>
          <w:rFonts w:ascii="Times New Roman" w:hAnsi="Times New Roman" w:cs="Times New Roman"/>
          <w:sz w:val="24"/>
          <w:szCs w:val="24"/>
          <w:shd w:val="clear" w:color="auto" w:fill="FFFFFF"/>
        </w:rPr>
        <w:t>“</w:t>
      </w:r>
      <w:r w:rsidR="004E7EEE" w:rsidRPr="001551A8">
        <w:rPr>
          <w:rFonts w:ascii="Times New Roman" w:hAnsi="Times New Roman" w:cs="Times New Roman"/>
          <w:sz w:val="24"/>
          <w:szCs w:val="24"/>
          <w:shd w:val="clear" w:color="auto" w:fill="FFFFFF"/>
        </w:rPr>
        <w:t>;</w:t>
      </w:r>
    </w:p>
    <w:bookmarkEnd w:id="21"/>
    <w:p w14:paraId="6FED8868" w14:textId="77777777" w:rsidR="005559E3" w:rsidRPr="001F3FC8" w:rsidRDefault="005559E3" w:rsidP="00A73136">
      <w:pPr>
        <w:pStyle w:val="Normaallaadveeb"/>
        <w:spacing w:before="0" w:after="0" w:afterAutospacing="0"/>
        <w:jc w:val="both"/>
        <w:rPr>
          <w:b/>
        </w:rPr>
      </w:pPr>
    </w:p>
    <w:p w14:paraId="7C4884FC" w14:textId="3EC2A768" w:rsidR="008432B5" w:rsidRDefault="00FB46B7" w:rsidP="004C592F">
      <w:pPr>
        <w:pStyle w:val="Normaallaadveeb"/>
        <w:spacing w:before="0" w:after="0" w:afterAutospacing="0"/>
        <w:jc w:val="both"/>
        <w:rPr>
          <w:rStyle w:val="Tugev"/>
          <w:b w:val="0"/>
          <w:bCs w:val="0"/>
          <w:color w:val="000000"/>
          <w:bdr w:val="none" w:sz="0" w:space="0" w:color="auto" w:frame="1"/>
        </w:rPr>
      </w:pPr>
      <w:commentRangeStart w:id="23"/>
      <w:r>
        <w:rPr>
          <w:b/>
        </w:rPr>
        <w:t>1</w:t>
      </w:r>
      <w:r w:rsidR="00531053">
        <w:rPr>
          <w:b/>
        </w:rPr>
        <w:t>3</w:t>
      </w:r>
      <w:r w:rsidR="00E84E82" w:rsidRPr="001F3FC8">
        <w:rPr>
          <w:b/>
        </w:rPr>
        <w:t xml:space="preserve">) </w:t>
      </w:r>
      <w:r w:rsidR="008432B5" w:rsidRPr="007E43AC">
        <w:rPr>
          <w:bCs/>
        </w:rPr>
        <w:t>paragrahvi</w:t>
      </w:r>
      <w:r w:rsidR="008432B5" w:rsidRPr="001F3FC8">
        <w:rPr>
          <w:b/>
        </w:rPr>
        <w:t xml:space="preserve"> </w:t>
      </w:r>
      <w:bookmarkStart w:id="24" w:name="_Hlk155881771"/>
      <w:r w:rsidR="008432B5" w:rsidRPr="001F3FC8">
        <w:rPr>
          <w:rStyle w:val="Tugev"/>
          <w:b w:val="0"/>
          <w:bCs w:val="0"/>
          <w:color w:val="000000"/>
          <w:bdr w:val="none" w:sz="0" w:space="0" w:color="auto" w:frame="1"/>
        </w:rPr>
        <w:t>100</w:t>
      </w:r>
      <w:r w:rsidR="008432B5" w:rsidRPr="001F3FC8">
        <w:rPr>
          <w:rStyle w:val="Tugev"/>
          <w:b w:val="0"/>
          <w:bCs w:val="0"/>
          <w:color w:val="000000"/>
          <w:bdr w:val="none" w:sz="0" w:space="0" w:color="auto" w:frame="1"/>
          <w:vertAlign w:val="superscript"/>
        </w:rPr>
        <w:t>6</w:t>
      </w:r>
      <w:r w:rsidR="008432B5">
        <w:rPr>
          <w:rStyle w:val="Tugev"/>
          <w:b w:val="0"/>
          <w:bCs w:val="0"/>
          <w:color w:val="000000"/>
          <w:bdr w:val="none" w:sz="0" w:space="0" w:color="auto" w:frame="1"/>
        </w:rPr>
        <w:t xml:space="preserve"> </w:t>
      </w:r>
      <w:bookmarkEnd w:id="24"/>
      <w:r w:rsidR="008432B5">
        <w:rPr>
          <w:rStyle w:val="Tugev"/>
          <w:b w:val="0"/>
          <w:bCs w:val="0"/>
          <w:color w:val="000000"/>
          <w:bdr w:val="none" w:sz="0" w:space="0" w:color="auto" w:frame="1"/>
        </w:rPr>
        <w:t>pealkiri muudetakse ja sõnastatakse järgmiselt:</w:t>
      </w:r>
    </w:p>
    <w:p w14:paraId="5C825F9C" w14:textId="77777777" w:rsidR="008432B5" w:rsidRDefault="008432B5" w:rsidP="004C592F">
      <w:pPr>
        <w:pStyle w:val="Normaallaadveeb"/>
        <w:spacing w:before="0" w:after="0" w:afterAutospacing="0"/>
        <w:jc w:val="both"/>
        <w:rPr>
          <w:rStyle w:val="Tugev"/>
          <w:b w:val="0"/>
          <w:bCs w:val="0"/>
          <w:color w:val="000000"/>
          <w:bdr w:val="none" w:sz="0" w:space="0" w:color="auto" w:frame="1"/>
        </w:rPr>
      </w:pPr>
    </w:p>
    <w:p w14:paraId="15988383" w14:textId="3A068443" w:rsidR="008432B5" w:rsidRPr="00423C02" w:rsidRDefault="008432B5" w:rsidP="008432B5">
      <w:pPr>
        <w:spacing w:after="0" w:line="240" w:lineRule="auto"/>
        <w:jc w:val="both"/>
        <w:rPr>
          <w:rFonts w:ascii="Times New Roman" w:eastAsia="Times New Roman" w:hAnsi="Times New Roman" w:cs="Times New Roman"/>
          <w:color w:val="000000"/>
          <w:sz w:val="24"/>
          <w:szCs w:val="24"/>
          <w:lang w:eastAsia="et-EE"/>
        </w:rPr>
      </w:pPr>
      <w:r w:rsidRPr="00423C02">
        <w:rPr>
          <w:rStyle w:val="Tugev"/>
          <w:rFonts w:ascii="Times New Roman" w:hAnsi="Times New Roman" w:cs="Times New Roman"/>
          <w:b w:val="0"/>
          <w:bCs w:val="0"/>
          <w:color w:val="000000"/>
          <w:sz w:val="24"/>
          <w:szCs w:val="24"/>
          <w:bdr w:val="none" w:sz="0" w:space="0" w:color="auto" w:frame="1"/>
        </w:rPr>
        <w:t>„</w:t>
      </w:r>
      <w:r w:rsidRPr="00423C02">
        <w:rPr>
          <w:rFonts w:ascii="Times New Roman" w:eastAsia="Times New Roman" w:hAnsi="Times New Roman" w:cs="Times New Roman"/>
          <w:b/>
          <w:color w:val="000000"/>
          <w:sz w:val="24"/>
          <w:szCs w:val="24"/>
          <w:lang w:eastAsia="et-EE"/>
        </w:rPr>
        <w:t>Vaide läbivaatamine ja läbivaatamise tähtaeg</w:t>
      </w:r>
      <w:r w:rsidRPr="00423C02">
        <w:rPr>
          <w:rFonts w:ascii="Times New Roman" w:eastAsia="Times New Roman" w:hAnsi="Times New Roman" w:cs="Times New Roman"/>
          <w:color w:val="000000"/>
          <w:sz w:val="24"/>
          <w:szCs w:val="24"/>
          <w:lang w:eastAsia="et-EE"/>
        </w:rPr>
        <w:t>“;</w:t>
      </w:r>
    </w:p>
    <w:p w14:paraId="710783BB" w14:textId="0335EFE7" w:rsidR="00E84E82" w:rsidRPr="00423C02" w:rsidRDefault="00E84E82" w:rsidP="004C592F">
      <w:pPr>
        <w:pStyle w:val="Normaallaadveeb"/>
        <w:shd w:val="clear" w:color="auto" w:fill="FFFFFF"/>
        <w:spacing w:before="0" w:after="0" w:afterAutospacing="0"/>
        <w:jc w:val="both"/>
        <w:rPr>
          <w:color w:val="202020"/>
        </w:rPr>
      </w:pPr>
      <w:bookmarkStart w:id="25" w:name="para100b6lg1"/>
      <w:r w:rsidRPr="00423C02">
        <w:rPr>
          <w:color w:val="0061AA"/>
          <w:bdr w:val="none" w:sz="0" w:space="0" w:color="auto" w:frame="1"/>
        </w:rPr>
        <w:t>  </w:t>
      </w:r>
      <w:bookmarkEnd w:id="25"/>
    </w:p>
    <w:p w14:paraId="6FD4D3E5" w14:textId="3FA6335E" w:rsidR="0025255C" w:rsidRPr="003D4D68" w:rsidRDefault="00FB46B7" w:rsidP="00E84E82">
      <w:pPr>
        <w:pStyle w:val="Normaallaadveeb"/>
        <w:shd w:val="clear" w:color="auto" w:fill="FFFFFF"/>
        <w:spacing w:before="0" w:after="0" w:afterAutospacing="0"/>
        <w:jc w:val="both"/>
        <w:rPr>
          <w:bdr w:val="none" w:sz="0" w:space="0" w:color="auto" w:frame="1"/>
        </w:rPr>
      </w:pPr>
      <w:bookmarkStart w:id="26" w:name="para100b6lg3"/>
      <w:r w:rsidRPr="00574745">
        <w:rPr>
          <w:b/>
          <w:bCs/>
          <w:bdr w:val="none" w:sz="0" w:space="0" w:color="auto" w:frame="1"/>
        </w:rPr>
        <w:t>1</w:t>
      </w:r>
      <w:r w:rsidR="00531053" w:rsidRPr="00574745">
        <w:rPr>
          <w:b/>
          <w:bCs/>
          <w:bdr w:val="none" w:sz="0" w:space="0" w:color="auto" w:frame="1"/>
        </w:rPr>
        <w:t>4</w:t>
      </w:r>
      <w:r w:rsidR="00372972" w:rsidRPr="00574745">
        <w:rPr>
          <w:b/>
          <w:bCs/>
          <w:bdr w:val="none" w:sz="0" w:space="0" w:color="auto" w:frame="1"/>
        </w:rPr>
        <w:t>)</w:t>
      </w:r>
      <w:r w:rsidR="00372972" w:rsidRPr="00574745">
        <w:rPr>
          <w:bdr w:val="none" w:sz="0" w:space="0" w:color="auto" w:frame="1"/>
        </w:rPr>
        <w:t xml:space="preserve"> </w:t>
      </w:r>
      <w:r w:rsidR="0025255C" w:rsidRPr="00574745">
        <w:rPr>
          <w:bdr w:val="none" w:sz="0" w:space="0" w:color="auto" w:frame="1"/>
        </w:rPr>
        <w:t>paragrahvi 100</w:t>
      </w:r>
      <w:r w:rsidR="0025255C" w:rsidRPr="00574745">
        <w:rPr>
          <w:bdr w:val="none" w:sz="0" w:space="0" w:color="auto" w:frame="1"/>
          <w:vertAlign w:val="superscript"/>
        </w:rPr>
        <w:t>6</w:t>
      </w:r>
      <w:r w:rsidR="0025255C" w:rsidRPr="00574745">
        <w:rPr>
          <w:bdr w:val="none" w:sz="0" w:space="0" w:color="auto" w:frame="1"/>
        </w:rPr>
        <w:t xml:space="preserve"> lõige 2</w:t>
      </w:r>
      <w:r w:rsidR="00725A27" w:rsidRPr="00574745">
        <w:rPr>
          <w:bdr w:val="none" w:sz="0" w:space="0" w:color="auto" w:frame="1"/>
        </w:rPr>
        <w:t xml:space="preserve"> tunnistatakse kehtetuks;</w:t>
      </w:r>
      <w:r w:rsidR="0025255C" w:rsidRPr="003D4D68">
        <w:rPr>
          <w:bdr w:val="none" w:sz="0" w:space="0" w:color="auto" w:frame="1"/>
        </w:rPr>
        <w:t xml:space="preserve"> </w:t>
      </w:r>
    </w:p>
    <w:p w14:paraId="7B3B30A4" w14:textId="77777777" w:rsidR="0025255C" w:rsidRPr="00D340C6" w:rsidRDefault="0025255C" w:rsidP="00E84E82">
      <w:pPr>
        <w:pStyle w:val="Normaallaadveeb"/>
        <w:shd w:val="clear" w:color="auto" w:fill="FFFFFF"/>
        <w:spacing w:before="0" w:after="0" w:afterAutospacing="0"/>
        <w:jc w:val="both"/>
        <w:rPr>
          <w:b/>
          <w:bCs/>
          <w:bdr w:val="none" w:sz="0" w:space="0" w:color="auto" w:frame="1"/>
        </w:rPr>
      </w:pPr>
    </w:p>
    <w:p w14:paraId="602117F0" w14:textId="1789B1BE" w:rsidR="006F2D37" w:rsidRPr="00E46A31" w:rsidRDefault="00FB46B7" w:rsidP="00E84E82">
      <w:pPr>
        <w:pStyle w:val="Normaallaadveeb"/>
        <w:shd w:val="clear" w:color="auto" w:fill="FFFFFF"/>
        <w:spacing w:before="0" w:after="0" w:afterAutospacing="0"/>
        <w:jc w:val="both"/>
        <w:rPr>
          <w:bdr w:val="none" w:sz="0" w:space="0" w:color="auto" w:frame="1"/>
        </w:rPr>
      </w:pPr>
      <w:r>
        <w:rPr>
          <w:b/>
          <w:bCs/>
          <w:bdr w:val="none" w:sz="0" w:space="0" w:color="auto" w:frame="1"/>
        </w:rPr>
        <w:t>1</w:t>
      </w:r>
      <w:r w:rsidR="00531053">
        <w:rPr>
          <w:b/>
          <w:bCs/>
          <w:bdr w:val="none" w:sz="0" w:space="0" w:color="auto" w:frame="1"/>
        </w:rPr>
        <w:t>5</w:t>
      </w:r>
      <w:r w:rsidR="004C592F" w:rsidRPr="00D340C6">
        <w:rPr>
          <w:b/>
          <w:bCs/>
          <w:bdr w:val="none" w:sz="0" w:space="0" w:color="auto" w:frame="1"/>
        </w:rPr>
        <w:t>)</w:t>
      </w:r>
      <w:r w:rsidR="004C592F" w:rsidRPr="00D340C6">
        <w:rPr>
          <w:bdr w:val="none" w:sz="0" w:space="0" w:color="auto" w:frame="1"/>
        </w:rPr>
        <w:t xml:space="preserve"> </w:t>
      </w:r>
      <w:r w:rsidR="006F2D37" w:rsidRPr="00D340C6">
        <w:rPr>
          <w:bdr w:val="none" w:sz="0" w:space="0" w:color="auto" w:frame="1"/>
        </w:rPr>
        <w:t xml:space="preserve">paragrahvi </w:t>
      </w:r>
      <w:r w:rsidR="006F2D37" w:rsidRPr="00E46A31">
        <w:rPr>
          <w:bdr w:val="none" w:sz="0" w:space="0" w:color="auto" w:frame="1"/>
        </w:rPr>
        <w:t>100</w:t>
      </w:r>
      <w:r w:rsidR="006F2D37" w:rsidRPr="00E46A31">
        <w:rPr>
          <w:bdr w:val="none" w:sz="0" w:space="0" w:color="auto" w:frame="1"/>
          <w:vertAlign w:val="superscript"/>
        </w:rPr>
        <w:t>6</w:t>
      </w:r>
      <w:r w:rsidR="006F2D37" w:rsidRPr="00E46A31">
        <w:rPr>
          <w:bdr w:val="none" w:sz="0" w:space="0" w:color="auto" w:frame="1"/>
        </w:rPr>
        <w:t xml:space="preserve"> täiendatakse lõi</w:t>
      </w:r>
      <w:r w:rsidR="003B1991" w:rsidRPr="00E46A31">
        <w:rPr>
          <w:bdr w:val="none" w:sz="0" w:space="0" w:color="auto" w:frame="1"/>
        </w:rPr>
        <w:t>gete</w:t>
      </w:r>
      <w:r w:rsidR="00F87A3E" w:rsidRPr="00E46A31">
        <w:rPr>
          <w:bdr w:val="none" w:sz="0" w:space="0" w:color="auto" w:frame="1"/>
        </w:rPr>
        <w:t xml:space="preserve">ga </w:t>
      </w:r>
      <w:r w:rsidR="00AD420F" w:rsidRPr="00E46A31">
        <w:rPr>
          <w:bdr w:val="none" w:sz="0" w:space="0" w:color="auto" w:frame="1"/>
        </w:rPr>
        <w:t>2</w:t>
      </w:r>
      <w:r w:rsidR="00AD420F" w:rsidRPr="00E46A31">
        <w:rPr>
          <w:bdr w:val="none" w:sz="0" w:space="0" w:color="auto" w:frame="1"/>
          <w:vertAlign w:val="superscript"/>
        </w:rPr>
        <w:t>1</w:t>
      </w:r>
      <w:commentRangeStart w:id="27"/>
      <w:ins w:id="28" w:author="Kärt Voor" w:date="2024-05-17T12:04:00Z">
        <w:r w:rsidR="00386DCE" w:rsidRPr="00437633">
          <w:t>–</w:t>
        </w:r>
        <w:commentRangeEnd w:id="27"/>
        <w:r w:rsidR="00386DCE">
          <w:rPr>
            <w:rStyle w:val="Kommentaariviide"/>
            <w:rFonts w:asciiTheme="minorHAnsi" w:eastAsiaTheme="minorHAnsi" w:hAnsiTheme="minorHAnsi" w:cstheme="minorBidi"/>
            <w:lang w:eastAsia="en-US"/>
          </w:rPr>
          <w:commentReference w:id="27"/>
        </w:r>
      </w:ins>
      <w:del w:id="29" w:author="Kärt Voor" w:date="2024-05-17T12:04:00Z">
        <w:r w:rsidR="006E1209" w:rsidDel="00386DCE">
          <w:rPr>
            <w:bdr w:val="none" w:sz="0" w:space="0" w:color="auto" w:frame="1"/>
          </w:rPr>
          <w:delText>˗</w:delText>
        </w:r>
      </w:del>
      <w:r w:rsidR="003B1991" w:rsidRPr="00E46A31">
        <w:rPr>
          <w:bdr w:val="none" w:sz="0" w:space="0" w:color="auto" w:frame="1"/>
        </w:rPr>
        <w:t>2</w:t>
      </w:r>
      <w:r w:rsidR="006E1209">
        <w:rPr>
          <w:bdr w:val="none" w:sz="0" w:space="0" w:color="auto" w:frame="1"/>
          <w:vertAlign w:val="superscript"/>
        </w:rPr>
        <w:t>3</w:t>
      </w:r>
      <w:r w:rsidR="003B1991" w:rsidRPr="00E46A31">
        <w:rPr>
          <w:bdr w:val="none" w:sz="0" w:space="0" w:color="auto" w:frame="1"/>
        </w:rPr>
        <w:t xml:space="preserve"> </w:t>
      </w:r>
      <w:r w:rsidR="006F2D37" w:rsidRPr="00E46A31">
        <w:rPr>
          <w:bdr w:val="none" w:sz="0" w:space="0" w:color="auto" w:frame="1"/>
        </w:rPr>
        <w:t>järgmises sõnastuses:</w:t>
      </w:r>
    </w:p>
    <w:p w14:paraId="48D6211F" w14:textId="77777777" w:rsidR="006F2D37" w:rsidRPr="00790ECC" w:rsidRDefault="006F2D37" w:rsidP="00E84E82">
      <w:pPr>
        <w:pStyle w:val="Normaallaadveeb"/>
        <w:shd w:val="clear" w:color="auto" w:fill="FFFFFF"/>
        <w:spacing w:before="0" w:after="0" w:afterAutospacing="0"/>
        <w:jc w:val="both"/>
        <w:rPr>
          <w:highlight w:val="yellow"/>
          <w:bdr w:val="none" w:sz="0" w:space="0" w:color="auto" w:frame="1"/>
        </w:rPr>
      </w:pPr>
    </w:p>
    <w:p w14:paraId="000B2FA3" w14:textId="6EE33E21" w:rsidR="00D51295" w:rsidRDefault="00C22998" w:rsidP="00C7033E">
      <w:pPr>
        <w:shd w:val="clear" w:color="auto" w:fill="FFFFFF"/>
        <w:spacing w:after="0" w:line="240" w:lineRule="auto"/>
        <w:jc w:val="both"/>
        <w:rPr>
          <w:rFonts w:ascii="Times New Roman" w:hAnsi="Times New Roman" w:cs="Times New Roman"/>
          <w:sz w:val="24"/>
          <w:szCs w:val="24"/>
          <w:bdr w:val="none" w:sz="0" w:space="0" w:color="auto" w:frame="1"/>
        </w:rPr>
      </w:pPr>
      <w:r w:rsidRPr="001551A8">
        <w:rPr>
          <w:rFonts w:ascii="Times New Roman" w:hAnsi="Times New Roman" w:cs="Times New Roman"/>
          <w:sz w:val="24"/>
          <w:szCs w:val="24"/>
          <w:bdr w:val="none" w:sz="0" w:space="0" w:color="auto" w:frame="1"/>
        </w:rPr>
        <w:t>„(</w:t>
      </w:r>
      <w:r w:rsidR="00AD420F" w:rsidRPr="001551A8">
        <w:rPr>
          <w:rFonts w:ascii="Times New Roman" w:hAnsi="Times New Roman" w:cs="Times New Roman"/>
          <w:sz w:val="24"/>
          <w:szCs w:val="24"/>
          <w:bdr w:val="none" w:sz="0" w:space="0" w:color="auto" w:frame="1"/>
        </w:rPr>
        <w:t>2</w:t>
      </w:r>
      <w:r w:rsidR="00AD420F" w:rsidRPr="001551A8">
        <w:rPr>
          <w:rFonts w:ascii="Times New Roman" w:hAnsi="Times New Roman" w:cs="Times New Roman"/>
          <w:sz w:val="24"/>
          <w:szCs w:val="24"/>
          <w:bdr w:val="none" w:sz="0" w:space="0" w:color="auto" w:frame="1"/>
          <w:vertAlign w:val="superscript"/>
        </w:rPr>
        <w:t>1</w:t>
      </w:r>
      <w:r w:rsidRPr="001551A8">
        <w:rPr>
          <w:rFonts w:ascii="Times New Roman" w:hAnsi="Times New Roman" w:cs="Times New Roman"/>
          <w:sz w:val="24"/>
          <w:szCs w:val="24"/>
          <w:bdr w:val="none" w:sz="0" w:space="0" w:color="auto" w:frame="1"/>
        </w:rPr>
        <w:t>)</w:t>
      </w:r>
      <w:r w:rsidR="00F87A3E" w:rsidRPr="001551A8">
        <w:rPr>
          <w:rFonts w:ascii="Times New Roman" w:hAnsi="Times New Roman" w:cs="Times New Roman"/>
          <w:sz w:val="24"/>
          <w:szCs w:val="24"/>
          <w:bdr w:val="none" w:sz="0" w:space="0" w:color="auto" w:frame="1"/>
        </w:rPr>
        <w:t xml:space="preserve"> </w:t>
      </w:r>
      <w:r w:rsidR="00D51295" w:rsidRPr="00D51295">
        <w:rPr>
          <w:rFonts w:ascii="Times New Roman" w:hAnsi="Times New Roman" w:cs="Times New Roman"/>
          <w:sz w:val="24"/>
          <w:szCs w:val="24"/>
          <w:bdr w:val="none" w:sz="0" w:space="0" w:color="auto" w:frame="1"/>
        </w:rPr>
        <w:t>Käesoleva seaduse § 100</w:t>
      </w:r>
      <w:r w:rsidR="00D51295" w:rsidRPr="00D51295">
        <w:rPr>
          <w:rFonts w:ascii="Times New Roman" w:hAnsi="Times New Roman" w:cs="Times New Roman"/>
          <w:sz w:val="24"/>
          <w:szCs w:val="24"/>
          <w:bdr w:val="none" w:sz="0" w:space="0" w:color="auto" w:frame="1"/>
          <w:vertAlign w:val="superscript"/>
        </w:rPr>
        <w:t>5</w:t>
      </w:r>
      <w:r w:rsidR="00D51295" w:rsidRPr="00D51295">
        <w:rPr>
          <w:rFonts w:ascii="Times New Roman" w:hAnsi="Times New Roman" w:cs="Times New Roman"/>
          <w:sz w:val="24"/>
          <w:szCs w:val="24"/>
          <w:bdr w:val="none" w:sz="0" w:space="0" w:color="auto" w:frame="1"/>
        </w:rPr>
        <w:t> lõikes 4 sätestatud juhul kontrollib valdkonna eest vastutava ministri määratud Siseministeeriumi valitsemisala asutus kooskõlastamata jätmise õiguspärasust ja otstarbekust.</w:t>
      </w:r>
    </w:p>
    <w:p w14:paraId="55C50023" w14:textId="77777777" w:rsidR="00D51295" w:rsidRDefault="00D51295" w:rsidP="00C7033E">
      <w:pPr>
        <w:shd w:val="clear" w:color="auto" w:fill="FFFFFF"/>
        <w:spacing w:after="0" w:line="240" w:lineRule="auto"/>
        <w:jc w:val="both"/>
        <w:rPr>
          <w:rFonts w:ascii="Times New Roman" w:hAnsi="Times New Roman" w:cs="Times New Roman"/>
          <w:sz w:val="24"/>
          <w:szCs w:val="24"/>
          <w:bdr w:val="none" w:sz="0" w:space="0" w:color="auto" w:frame="1"/>
        </w:rPr>
      </w:pPr>
    </w:p>
    <w:p w14:paraId="2E749E1F" w14:textId="6F2CA831" w:rsidR="00C7033E" w:rsidRPr="00D51295" w:rsidRDefault="00D51295" w:rsidP="00C7033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D51295">
        <w:rPr>
          <w:rFonts w:ascii="Times New Roman" w:hAnsi="Times New Roman" w:cs="Times New Roman"/>
          <w:sz w:val="24"/>
          <w:szCs w:val="24"/>
        </w:rPr>
        <w:t xml:space="preserve">Valdkonna eest vastutava ministri määratud Siseministeeriumi valitsemisala asutus esitab vaiet läbivaatavale haldusorganile kooskõlastuse aluseks olnud põhjendused ning vajaduse </w:t>
      </w:r>
      <w:r w:rsidRPr="00D51295">
        <w:rPr>
          <w:rFonts w:ascii="Times New Roman" w:hAnsi="Times New Roman" w:cs="Times New Roman"/>
          <w:sz w:val="24"/>
          <w:szCs w:val="24"/>
        </w:rPr>
        <w:lastRenderedPageBreak/>
        <w:t xml:space="preserve">korral muudetud kooskõlastuse ja selle põhjendused 15 päeva jooksul menetlusse kaasamise päevast alates. </w:t>
      </w:r>
    </w:p>
    <w:p w14:paraId="28EC9711" w14:textId="77777777" w:rsidR="005751E1" w:rsidRPr="001551A8" w:rsidRDefault="005751E1" w:rsidP="00790ECC">
      <w:pPr>
        <w:shd w:val="clear" w:color="auto" w:fill="FFFFFF"/>
        <w:spacing w:after="0" w:line="240" w:lineRule="auto"/>
        <w:jc w:val="both"/>
        <w:rPr>
          <w:rFonts w:ascii="Times New Roman" w:hAnsi="Times New Roman" w:cs="Times New Roman"/>
          <w:sz w:val="24"/>
          <w:szCs w:val="24"/>
        </w:rPr>
      </w:pPr>
    </w:p>
    <w:p w14:paraId="2A699D48" w14:textId="36895BD1" w:rsidR="005751E1" w:rsidRPr="00790ECC" w:rsidRDefault="003041BC" w:rsidP="00790ECC">
      <w:pPr>
        <w:shd w:val="clear" w:color="auto" w:fill="FFFFFF"/>
        <w:spacing w:after="0" w:line="240" w:lineRule="auto"/>
        <w:jc w:val="both"/>
        <w:rPr>
          <w:rFonts w:ascii="Times New Roman" w:hAnsi="Times New Roman" w:cs="Times New Roman"/>
          <w:sz w:val="24"/>
          <w:szCs w:val="24"/>
          <w:bdr w:val="none" w:sz="0" w:space="0" w:color="auto" w:frame="1"/>
        </w:rPr>
      </w:pPr>
      <w:r w:rsidRPr="001551A8">
        <w:rPr>
          <w:rFonts w:ascii="Times New Roman" w:hAnsi="Times New Roman" w:cs="Times New Roman"/>
          <w:sz w:val="24"/>
          <w:szCs w:val="24"/>
          <w:bdr w:val="none" w:sz="0" w:space="0" w:color="auto" w:frame="1"/>
        </w:rPr>
        <w:t>(2</w:t>
      </w:r>
      <w:r w:rsidR="00D51295">
        <w:rPr>
          <w:rFonts w:ascii="Times New Roman" w:hAnsi="Times New Roman" w:cs="Times New Roman"/>
          <w:sz w:val="24"/>
          <w:szCs w:val="24"/>
          <w:bdr w:val="none" w:sz="0" w:space="0" w:color="auto" w:frame="1"/>
          <w:vertAlign w:val="superscript"/>
        </w:rPr>
        <w:t>3</w:t>
      </w:r>
      <w:r w:rsidRPr="001551A8">
        <w:rPr>
          <w:rFonts w:ascii="Times New Roman" w:hAnsi="Times New Roman" w:cs="Times New Roman"/>
          <w:sz w:val="24"/>
          <w:szCs w:val="24"/>
          <w:bdr w:val="none" w:sz="0" w:space="0" w:color="auto" w:frame="1"/>
        </w:rPr>
        <w:t xml:space="preserve">) </w:t>
      </w:r>
      <w:del w:id="30" w:author="Kärt Voor" w:date="2024-05-20T15:07:00Z">
        <w:r w:rsidR="000915DA" w:rsidRPr="000915DA" w:rsidDel="00392C68">
          <w:rPr>
            <w:rFonts w:ascii="Times New Roman" w:hAnsi="Times New Roman" w:cs="Times New Roman"/>
            <w:sz w:val="24"/>
            <w:szCs w:val="24"/>
            <w:bdr w:val="none" w:sz="0" w:space="0" w:color="auto" w:frame="1"/>
          </w:rPr>
          <w:delText xml:space="preserve">Põhjendusi ei pea </w:delText>
        </w:r>
      </w:del>
      <w:ins w:id="31" w:author="Kärt Voor" w:date="2024-05-20T15:07:00Z">
        <w:r w:rsidR="00392C68">
          <w:rPr>
            <w:rFonts w:ascii="Times New Roman" w:hAnsi="Times New Roman" w:cs="Times New Roman"/>
            <w:sz w:val="24"/>
            <w:szCs w:val="24"/>
            <w:bdr w:val="none" w:sz="0" w:space="0" w:color="auto" w:frame="1"/>
          </w:rPr>
          <w:t>V</w:t>
        </w:r>
      </w:ins>
      <w:del w:id="32" w:author="Kärt Voor" w:date="2024-05-20T15:07:00Z">
        <w:r w:rsidR="000915DA" w:rsidRPr="000915DA" w:rsidDel="00392C68">
          <w:rPr>
            <w:rFonts w:ascii="Times New Roman" w:hAnsi="Times New Roman" w:cs="Times New Roman"/>
            <w:sz w:val="24"/>
            <w:szCs w:val="24"/>
            <w:bdr w:val="none" w:sz="0" w:space="0" w:color="auto" w:frame="1"/>
          </w:rPr>
          <w:delText>v</w:delText>
        </w:r>
      </w:del>
      <w:r w:rsidR="000915DA" w:rsidRPr="000915DA">
        <w:rPr>
          <w:rFonts w:ascii="Times New Roman" w:hAnsi="Times New Roman" w:cs="Times New Roman"/>
          <w:sz w:val="24"/>
          <w:szCs w:val="24"/>
          <w:bdr w:val="none" w:sz="0" w:space="0" w:color="auto" w:frame="1"/>
        </w:rPr>
        <w:t xml:space="preserve">aldkonna eest vastutava ministri määratud Siseministeeriumi valitsemisala asutus </w:t>
      </w:r>
      <w:bookmarkStart w:id="33" w:name="_Hlk164865393"/>
      <w:ins w:id="34" w:author="Kärt Voor" w:date="2024-05-20T15:07:00Z">
        <w:r w:rsidR="00392C68">
          <w:rPr>
            <w:rFonts w:ascii="Times New Roman" w:hAnsi="Times New Roman" w:cs="Times New Roman"/>
            <w:sz w:val="24"/>
            <w:szCs w:val="24"/>
            <w:bdr w:val="none" w:sz="0" w:space="0" w:color="auto" w:frame="1"/>
          </w:rPr>
          <w:t xml:space="preserve">ei pea põhjendusi </w:t>
        </w:r>
      </w:ins>
      <w:r w:rsidR="000915DA" w:rsidRPr="000915DA">
        <w:rPr>
          <w:rFonts w:ascii="Times New Roman" w:hAnsi="Times New Roman" w:cs="Times New Roman"/>
          <w:sz w:val="24"/>
          <w:szCs w:val="24"/>
          <w:bdr w:val="none" w:sz="0" w:space="0" w:color="auto" w:frame="1"/>
        </w:rPr>
        <w:t>vaiet läbivaatavale haldusorganile</w:t>
      </w:r>
      <w:bookmarkEnd w:id="33"/>
      <w:r w:rsidR="000915DA" w:rsidRPr="000915DA">
        <w:rPr>
          <w:rFonts w:ascii="Times New Roman" w:hAnsi="Times New Roman" w:cs="Times New Roman"/>
          <w:sz w:val="24"/>
          <w:szCs w:val="24"/>
          <w:bdr w:val="none" w:sz="0" w:space="0" w:color="auto" w:frame="1"/>
        </w:rPr>
        <w:t xml:space="preserve"> esitama, kui viisa taotlus jäeti kooskõlastamata </w:t>
      </w:r>
      <w:del w:id="35" w:author="Kärt Voor" w:date="2024-05-20T11:12:00Z">
        <w:r w:rsidR="000915DA" w:rsidRPr="000915DA" w:rsidDel="008019FC">
          <w:rPr>
            <w:rFonts w:ascii="Times New Roman" w:hAnsi="Times New Roman" w:cs="Times New Roman"/>
            <w:sz w:val="24"/>
            <w:szCs w:val="24"/>
            <w:bdr w:val="none" w:sz="0" w:space="0" w:color="auto" w:frame="1"/>
          </w:rPr>
          <w:delText>välismaalaste seaduse</w:delText>
        </w:r>
      </w:del>
      <w:ins w:id="36" w:author="Kärt Voor" w:date="2024-05-20T11:12:00Z">
        <w:r w:rsidR="008019FC">
          <w:rPr>
            <w:rFonts w:ascii="Times New Roman" w:hAnsi="Times New Roman" w:cs="Times New Roman"/>
            <w:sz w:val="24"/>
            <w:szCs w:val="24"/>
            <w:bdr w:val="none" w:sz="0" w:space="0" w:color="auto" w:frame="1"/>
          </w:rPr>
          <w:t>käesoleva seaduse</w:t>
        </w:r>
      </w:ins>
      <w:r w:rsidR="000915DA" w:rsidRPr="000915DA">
        <w:rPr>
          <w:rFonts w:ascii="Times New Roman" w:hAnsi="Times New Roman" w:cs="Times New Roman"/>
          <w:sz w:val="24"/>
          <w:szCs w:val="24"/>
          <w:bdr w:val="none" w:sz="0" w:space="0" w:color="auto" w:frame="1"/>
        </w:rPr>
        <w:t xml:space="preserve"> § 65 lõikes 2 või viisaeeskirja</w:t>
      </w:r>
      <w:r w:rsidR="008E6468">
        <w:rPr>
          <w:rFonts w:ascii="Times New Roman" w:hAnsi="Times New Roman" w:cs="Times New Roman"/>
          <w:sz w:val="24"/>
          <w:szCs w:val="24"/>
          <w:bdr w:val="none" w:sz="0" w:space="0" w:color="auto" w:frame="1"/>
        </w:rPr>
        <w:t xml:space="preserve"> artiklis 32</w:t>
      </w:r>
      <w:r w:rsidR="000915DA" w:rsidRPr="000915DA">
        <w:rPr>
          <w:rFonts w:ascii="Times New Roman" w:hAnsi="Times New Roman" w:cs="Times New Roman"/>
          <w:sz w:val="24"/>
          <w:szCs w:val="24"/>
          <w:bdr w:val="none" w:sz="0" w:space="0" w:color="auto" w:frame="1"/>
        </w:rPr>
        <w:t xml:space="preserve"> sätestatud avaliku korra või riigi julgeoleku tagamisega seotud keeldumise alusel</w:t>
      </w:r>
      <w:r w:rsidR="005751E1" w:rsidRPr="00E46A31">
        <w:rPr>
          <w:rFonts w:ascii="Times New Roman" w:hAnsi="Times New Roman" w:cs="Times New Roman"/>
          <w:sz w:val="24"/>
          <w:szCs w:val="24"/>
          <w:bdr w:val="none" w:sz="0" w:space="0" w:color="auto" w:frame="1"/>
        </w:rPr>
        <w:t>.</w:t>
      </w:r>
      <w:r w:rsidR="003B3F76" w:rsidRPr="00E46A31">
        <w:rPr>
          <w:rFonts w:ascii="Times New Roman" w:hAnsi="Times New Roman" w:cs="Times New Roman"/>
          <w:sz w:val="24"/>
          <w:szCs w:val="24"/>
          <w:bdr w:val="none" w:sz="0" w:space="0" w:color="auto" w:frame="1"/>
        </w:rPr>
        <w:t>“;</w:t>
      </w:r>
    </w:p>
    <w:p w14:paraId="57C2B3FA" w14:textId="77777777" w:rsidR="00CB6EB0" w:rsidRDefault="00CB6EB0" w:rsidP="00CB6EB0">
      <w:pPr>
        <w:pStyle w:val="Normaallaadveeb"/>
        <w:shd w:val="clear" w:color="auto" w:fill="FFFFFF"/>
        <w:spacing w:before="0" w:after="0" w:afterAutospacing="0"/>
        <w:jc w:val="both"/>
        <w:rPr>
          <w:bCs/>
        </w:rPr>
      </w:pPr>
    </w:p>
    <w:p w14:paraId="0B90EE93" w14:textId="0B23EA6B" w:rsidR="00CB6EB0" w:rsidRPr="00E46A31" w:rsidRDefault="00CB6EB0" w:rsidP="00CB6EB0">
      <w:pPr>
        <w:pStyle w:val="Normaallaadveeb"/>
        <w:shd w:val="clear" w:color="auto" w:fill="FFFFFF"/>
        <w:spacing w:before="0" w:after="0" w:afterAutospacing="0"/>
        <w:jc w:val="both"/>
        <w:rPr>
          <w:rStyle w:val="Tugev"/>
          <w:b w:val="0"/>
          <w:bCs w:val="0"/>
          <w:bdr w:val="none" w:sz="0" w:space="0" w:color="auto" w:frame="1"/>
        </w:rPr>
      </w:pPr>
      <w:r w:rsidRPr="00CB6EB0">
        <w:rPr>
          <w:b/>
        </w:rPr>
        <w:t>1</w:t>
      </w:r>
      <w:r w:rsidR="00531053">
        <w:rPr>
          <w:b/>
        </w:rPr>
        <w:t>6</w:t>
      </w:r>
      <w:r w:rsidRPr="00CB6EB0">
        <w:rPr>
          <w:b/>
        </w:rPr>
        <w:t>)</w:t>
      </w:r>
      <w:r>
        <w:rPr>
          <w:bCs/>
        </w:rPr>
        <w:t xml:space="preserve"> </w:t>
      </w:r>
      <w:r w:rsidRPr="00E46A31">
        <w:rPr>
          <w:bCs/>
        </w:rPr>
        <w:t>paragrahvi</w:t>
      </w:r>
      <w:r w:rsidRPr="00E46A31">
        <w:rPr>
          <w:b/>
        </w:rPr>
        <w:t xml:space="preserve"> </w:t>
      </w:r>
      <w:r w:rsidRPr="00E46A31">
        <w:rPr>
          <w:rStyle w:val="Tugev"/>
          <w:b w:val="0"/>
          <w:bCs w:val="0"/>
          <w:bdr w:val="none" w:sz="0" w:space="0" w:color="auto" w:frame="1"/>
        </w:rPr>
        <w:t>100</w:t>
      </w:r>
      <w:r w:rsidRPr="00E46A31">
        <w:rPr>
          <w:rStyle w:val="Tugev"/>
          <w:b w:val="0"/>
          <w:bCs w:val="0"/>
          <w:bdr w:val="none" w:sz="0" w:space="0" w:color="auto" w:frame="1"/>
          <w:vertAlign w:val="superscript"/>
        </w:rPr>
        <w:t>6</w:t>
      </w:r>
      <w:r w:rsidRPr="00E46A31">
        <w:rPr>
          <w:rStyle w:val="Tugev"/>
          <w:b w:val="0"/>
          <w:bCs w:val="0"/>
          <w:bdr w:val="none" w:sz="0" w:space="0" w:color="auto" w:frame="1"/>
        </w:rPr>
        <w:t xml:space="preserve"> lõikes 3 asendatakse arv „15“ arvuga „30“;</w:t>
      </w:r>
    </w:p>
    <w:p w14:paraId="3B7882AC" w14:textId="77777777" w:rsidR="00211A4B" w:rsidRPr="00E46A31" w:rsidRDefault="00211A4B" w:rsidP="00E84E82">
      <w:pPr>
        <w:pStyle w:val="Normaallaadveeb"/>
        <w:shd w:val="clear" w:color="auto" w:fill="FFFFFF"/>
        <w:spacing w:before="0" w:after="0" w:afterAutospacing="0"/>
        <w:jc w:val="both"/>
        <w:rPr>
          <w:bdr w:val="none" w:sz="0" w:space="0" w:color="auto" w:frame="1"/>
        </w:rPr>
      </w:pPr>
    </w:p>
    <w:p w14:paraId="1D20A232" w14:textId="0F508610" w:rsidR="00AD420F" w:rsidRPr="00FF795A" w:rsidRDefault="00212254" w:rsidP="00FF795A">
      <w:pPr>
        <w:pStyle w:val="Normaallaadveeb"/>
        <w:shd w:val="clear" w:color="auto" w:fill="FFFFFF"/>
        <w:spacing w:before="0" w:after="0" w:afterAutospacing="0"/>
        <w:jc w:val="both"/>
        <w:rPr>
          <w:bdr w:val="none" w:sz="0" w:space="0" w:color="auto" w:frame="1"/>
        </w:rPr>
      </w:pPr>
      <w:bookmarkStart w:id="37" w:name="_Hlk167110675"/>
      <w:r w:rsidRPr="00FF795A">
        <w:rPr>
          <w:b/>
        </w:rPr>
        <w:t>1</w:t>
      </w:r>
      <w:r w:rsidR="00531053" w:rsidRPr="00FF795A">
        <w:rPr>
          <w:b/>
        </w:rPr>
        <w:t>7</w:t>
      </w:r>
      <w:r w:rsidR="00890188" w:rsidRPr="00FF795A">
        <w:rPr>
          <w:b/>
        </w:rPr>
        <w:t>)</w:t>
      </w:r>
      <w:r w:rsidR="00AD420F" w:rsidRPr="00FF795A">
        <w:rPr>
          <w:bdr w:val="none" w:sz="0" w:space="0" w:color="auto" w:frame="1"/>
        </w:rPr>
        <w:t xml:space="preserve"> paragrahvi 100</w:t>
      </w:r>
      <w:r w:rsidR="00AD420F" w:rsidRPr="00FF795A">
        <w:rPr>
          <w:bdr w:val="none" w:sz="0" w:space="0" w:color="auto" w:frame="1"/>
          <w:vertAlign w:val="superscript"/>
        </w:rPr>
        <w:t>6</w:t>
      </w:r>
      <w:r w:rsidR="00AD420F" w:rsidRPr="00FF795A">
        <w:rPr>
          <w:bdr w:val="none" w:sz="0" w:space="0" w:color="auto" w:frame="1"/>
        </w:rPr>
        <w:t xml:space="preserve"> täiendatakse lõikega 4 järgmises sõnastuses:</w:t>
      </w:r>
    </w:p>
    <w:p w14:paraId="2A1DE003" w14:textId="07FB1276" w:rsidR="00AD420F" w:rsidRPr="00FF795A" w:rsidRDefault="00AD420F" w:rsidP="00FF795A">
      <w:pPr>
        <w:pStyle w:val="Normaallaadveeb"/>
        <w:spacing w:before="0" w:after="0" w:afterAutospacing="0"/>
        <w:jc w:val="both"/>
        <w:rPr>
          <w:b/>
        </w:rPr>
      </w:pPr>
    </w:p>
    <w:p w14:paraId="4BE73D6D" w14:textId="62DC092D" w:rsidR="00AD420F" w:rsidRPr="00FF795A" w:rsidRDefault="00AD420F" w:rsidP="00FF795A">
      <w:pPr>
        <w:pStyle w:val="Normaallaadveeb"/>
        <w:spacing w:before="0" w:after="0" w:afterAutospacing="0"/>
        <w:jc w:val="both"/>
        <w:rPr>
          <w:bdr w:val="none" w:sz="0" w:space="0" w:color="auto" w:frame="1"/>
        </w:rPr>
      </w:pPr>
      <w:r w:rsidRPr="00FF795A">
        <w:rPr>
          <w:bdr w:val="none" w:sz="0" w:space="0" w:color="auto" w:frame="1"/>
        </w:rPr>
        <w:t xml:space="preserve">„(4) </w:t>
      </w:r>
      <w:r w:rsidR="00FF795A" w:rsidRPr="00FF795A">
        <w:rPr>
          <w:bdr w:val="none" w:sz="0" w:space="0" w:color="auto" w:frame="1"/>
        </w:rPr>
        <w:t xml:space="preserve">Kui välismaalase vaie või kaebus rahuldatakse ja viisa tühistamise või kehtetuks tunnistamise otsus tühistatakse või kui haldusorgan teeb uue otsuse viisa anda või viibimisaega pikendada ning </w:t>
      </w:r>
      <w:commentRangeStart w:id="38"/>
      <w:r w:rsidR="00FF795A" w:rsidRPr="00FF795A">
        <w:rPr>
          <w:bdr w:val="none" w:sz="0" w:space="0" w:color="auto" w:frame="1"/>
        </w:rPr>
        <w:t xml:space="preserve">välismaalane </w:t>
      </w:r>
      <w:commentRangeEnd w:id="38"/>
      <w:r w:rsidR="0056479E">
        <w:rPr>
          <w:rStyle w:val="Kommentaariviide"/>
          <w:rFonts w:asciiTheme="minorHAnsi" w:eastAsiaTheme="minorHAnsi" w:hAnsiTheme="minorHAnsi" w:cstheme="minorBidi"/>
          <w:lang w:eastAsia="en-US"/>
        </w:rPr>
        <w:commentReference w:id="38"/>
      </w:r>
      <w:r w:rsidR="00FF795A" w:rsidRPr="00FF795A">
        <w:rPr>
          <w:bdr w:val="none" w:sz="0" w:space="0" w:color="auto" w:frame="1"/>
        </w:rPr>
        <w:t xml:space="preserve">ei ole kuue kuu jooksul haldusorgani uue otsuse tegemisest ilmunud haldusorgani asukohta viisakleebise vormistamiseks, </w:t>
      </w:r>
      <w:commentRangeStart w:id="39"/>
      <w:r w:rsidR="00FF795A" w:rsidRPr="00FF795A">
        <w:rPr>
          <w:bdr w:val="none" w:sz="0" w:space="0" w:color="auto" w:frame="1"/>
        </w:rPr>
        <w:t>sulgeb haldusorgan viisataotluse toimiku</w:t>
      </w:r>
      <w:r w:rsidR="001C6212" w:rsidRPr="00FF795A">
        <w:rPr>
          <w:bdr w:val="none" w:sz="0" w:space="0" w:color="auto" w:frame="1"/>
        </w:rPr>
        <w:t>.</w:t>
      </w:r>
      <w:commentRangeEnd w:id="39"/>
      <w:r w:rsidR="00392C68">
        <w:rPr>
          <w:rStyle w:val="Kommentaariviide"/>
          <w:rFonts w:asciiTheme="minorHAnsi" w:eastAsiaTheme="minorHAnsi" w:hAnsiTheme="minorHAnsi" w:cstheme="minorBidi"/>
          <w:lang w:eastAsia="en-US"/>
        </w:rPr>
        <w:commentReference w:id="39"/>
      </w:r>
      <w:r w:rsidR="00834452" w:rsidRPr="00FF795A">
        <w:rPr>
          <w:bdr w:val="none" w:sz="0" w:space="0" w:color="auto" w:frame="1"/>
        </w:rPr>
        <w:t>“;</w:t>
      </w:r>
      <w:commentRangeEnd w:id="23"/>
      <w:r w:rsidR="0080526F">
        <w:rPr>
          <w:rStyle w:val="Kommentaariviide"/>
          <w:rFonts w:asciiTheme="minorHAnsi" w:eastAsiaTheme="minorHAnsi" w:hAnsiTheme="minorHAnsi" w:cstheme="minorBidi"/>
          <w:lang w:eastAsia="en-US"/>
        </w:rPr>
        <w:commentReference w:id="23"/>
      </w:r>
    </w:p>
    <w:bookmarkEnd w:id="37"/>
    <w:p w14:paraId="3AF27104" w14:textId="77777777" w:rsidR="00AD420F" w:rsidRPr="00FF795A" w:rsidRDefault="00AD420F" w:rsidP="00FF795A">
      <w:pPr>
        <w:pStyle w:val="Normaallaadveeb"/>
        <w:spacing w:before="0" w:after="0" w:afterAutospacing="0"/>
        <w:jc w:val="both"/>
        <w:rPr>
          <w:bCs/>
        </w:rPr>
      </w:pPr>
    </w:p>
    <w:p w14:paraId="49699B0A" w14:textId="204335A0" w:rsidR="00890188" w:rsidRPr="00FF795A" w:rsidRDefault="00AD420F" w:rsidP="00FF795A">
      <w:pPr>
        <w:pStyle w:val="Normaallaadveeb"/>
        <w:spacing w:before="0" w:after="0" w:afterAutospacing="0"/>
        <w:jc w:val="both"/>
        <w:rPr>
          <w:rStyle w:val="Tugev"/>
          <w:b w:val="0"/>
          <w:bCs w:val="0"/>
          <w:color w:val="000000"/>
          <w:bdr w:val="none" w:sz="0" w:space="0" w:color="auto" w:frame="1"/>
        </w:rPr>
      </w:pPr>
      <w:r w:rsidRPr="00FF795A">
        <w:rPr>
          <w:b/>
        </w:rPr>
        <w:t>1</w:t>
      </w:r>
      <w:r w:rsidR="00531053" w:rsidRPr="00FF795A">
        <w:rPr>
          <w:b/>
        </w:rPr>
        <w:t>8</w:t>
      </w:r>
      <w:r w:rsidRPr="00FF795A">
        <w:rPr>
          <w:b/>
        </w:rPr>
        <w:t>)</w:t>
      </w:r>
      <w:r w:rsidRPr="00FF795A">
        <w:rPr>
          <w:bCs/>
        </w:rPr>
        <w:t xml:space="preserve"> </w:t>
      </w:r>
      <w:r w:rsidR="00890188" w:rsidRPr="00FF795A">
        <w:rPr>
          <w:bCs/>
        </w:rPr>
        <w:t>paragrahvi</w:t>
      </w:r>
      <w:r w:rsidR="00890188" w:rsidRPr="00FF795A">
        <w:rPr>
          <w:b/>
        </w:rPr>
        <w:t xml:space="preserve"> </w:t>
      </w:r>
      <w:r w:rsidR="00890188" w:rsidRPr="00FF795A">
        <w:rPr>
          <w:rStyle w:val="Tugev"/>
          <w:b w:val="0"/>
          <w:bCs w:val="0"/>
          <w:color w:val="000000"/>
          <w:bdr w:val="none" w:sz="0" w:space="0" w:color="auto" w:frame="1"/>
        </w:rPr>
        <w:t>100</w:t>
      </w:r>
      <w:r w:rsidR="00890188" w:rsidRPr="00FF795A">
        <w:rPr>
          <w:rStyle w:val="Tugev"/>
          <w:b w:val="0"/>
          <w:bCs w:val="0"/>
          <w:color w:val="000000"/>
          <w:bdr w:val="none" w:sz="0" w:space="0" w:color="auto" w:frame="1"/>
          <w:vertAlign w:val="superscript"/>
        </w:rPr>
        <w:t>7</w:t>
      </w:r>
      <w:r w:rsidR="00890188" w:rsidRPr="00FF795A">
        <w:rPr>
          <w:rStyle w:val="Tugev"/>
          <w:b w:val="0"/>
          <w:bCs w:val="0"/>
          <w:color w:val="000000"/>
          <w:bdr w:val="none" w:sz="0" w:space="0" w:color="auto" w:frame="1"/>
        </w:rPr>
        <w:t xml:space="preserve"> pealkiri muudetakse ja sõnastatakse järgmiselt:</w:t>
      </w:r>
    </w:p>
    <w:p w14:paraId="736DB4E8" w14:textId="77777777" w:rsidR="00890188" w:rsidRPr="00FF795A" w:rsidRDefault="00890188" w:rsidP="00FF795A">
      <w:pPr>
        <w:pStyle w:val="Normaallaadveeb"/>
        <w:spacing w:before="0" w:after="0" w:afterAutospacing="0"/>
        <w:jc w:val="both"/>
        <w:rPr>
          <w:rStyle w:val="Tugev"/>
          <w:b w:val="0"/>
          <w:bCs w:val="0"/>
          <w:color w:val="000000"/>
          <w:bdr w:val="none" w:sz="0" w:space="0" w:color="auto" w:frame="1"/>
        </w:rPr>
      </w:pPr>
    </w:p>
    <w:p w14:paraId="52C22629" w14:textId="06C53CF4" w:rsidR="00890188" w:rsidRPr="002347B9" w:rsidRDefault="00890188" w:rsidP="00931443">
      <w:pPr>
        <w:spacing w:after="0" w:line="240" w:lineRule="auto"/>
        <w:jc w:val="both"/>
        <w:rPr>
          <w:rFonts w:ascii="Times New Roman" w:eastAsia="Times New Roman" w:hAnsi="Times New Roman" w:cs="Times New Roman"/>
          <w:color w:val="000000"/>
          <w:sz w:val="24"/>
          <w:szCs w:val="24"/>
          <w:lang w:eastAsia="et-EE"/>
        </w:rPr>
      </w:pPr>
      <w:r w:rsidRPr="008432B5">
        <w:rPr>
          <w:rStyle w:val="Tugev"/>
          <w:rFonts w:ascii="Times New Roman" w:hAnsi="Times New Roman" w:cs="Times New Roman"/>
          <w:b w:val="0"/>
          <w:bCs w:val="0"/>
          <w:color w:val="000000"/>
          <w:sz w:val="24"/>
          <w:szCs w:val="24"/>
          <w:bdr w:val="none" w:sz="0" w:space="0" w:color="auto" w:frame="1"/>
        </w:rPr>
        <w:t>„</w:t>
      </w:r>
      <w:r w:rsidRPr="002347B9">
        <w:rPr>
          <w:rFonts w:ascii="Times New Roman" w:eastAsia="Times New Roman" w:hAnsi="Times New Roman" w:cs="Times New Roman"/>
          <w:b/>
          <w:color w:val="000000"/>
          <w:sz w:val="24"/>
          <w:szCs w:val="24"/>
          <w:lang w:eastAsia="et-EE"/>
        </w:rPr>
        <w:t>Haldusorgani volitused vaide läbivaatamisel</w:t>
      </w:r>
      <w:r w:rsidRPr="002347B9">
        <w:rPr>
          <w:rFonts w:ascii="Times New Roman" w:eastAsia="Times New Roman" w:hAnsi="Times New Roman" w:cs="Times New Roman"/>
          <w:color w:val="000000"/>
          <w:sz w:val="24"/>
          <w:szCs w:val="24"/>
          <w:lang w:eastAsia="et-EE"/>
        </w:rPr>
        <w:t>“;</w:t>
      </w:r>
    </w:p>
    <w:p w14:paraId="5E5616AA" w14:textId="77777777" w:rsidR="00CD1542" w:rsidRPr="002347B9" w:rsidRDefault="00CD1542" w:rsidP="00931443">
      <w:pPr>
        <w:spacing w:after="0" w:line="240" w:lineRule="auto"/>
        <w:jc w:val="both"/>
        <w:rPr>
          <w:rFonts w:ascii="Times New Roman" w:eastAsia="Times New Roman" w:hAnsi="Times New Roman" w:cs="Times New Roman"/>
          <w:color w:val="000000"/>
          <w:sz w:val="24"/>
          <w:szCs w:val="24"/>
          <w:lang w:eastAsia="et-EE"/>
        </w:rPr>
      </w:pPr>
    </w:p>
    <w:p w14:paraId="13564782" w14:textId="6B1AECCD" w:rsidR="00CD1542" w:rsidRPr="002347B9" w:rsidRDefault="00CD1542" w:rsidP="00931443">
      <w:pPr>
        <w:spacing w:after="0" w:line="240" w:lineRule="auto"/>
        <w:jc w:val="both"/>
        <w:rPr>
          <w:rFonts w:ascii="Times New Roman" w:eastAsia="Times New Roman" w:hAnsi="Times New Roman" w:cs="Times New Roman"/>
          <w:color w:val="000000"/>
          <w:sz w:val="24"/>
          <w:szCs w:val="24"/>
          <w:lang w:eastAsia="et-EE"/>
        </w:rPr>
      </w:pPr>
      <w:r w:rsidRPr="002347B9">
        <w:rPr>
          <w:rFonts w:ascii="Times New Roman" w:eastAsia="Times New Roman" w:hAnsi="Times New Roman" w:cs="Times New Roman"/>
          <w:b/>
          <w:bCs/>
          <w:color w:val="000000"/>
          <w:sz w:val="24"/>
          <w:szCs w:val="24"/>
          <w:lang w:eastAsia="et-EE"/>
        </w:rPr>
        <w:t>1</w:t>
      </w:r>
      <w:r w:rsidR="00531053" w:rsidRPr="002347B9">
        <w:rPr>
          <w:rFonts w:ascii="Times New Roman" w:eastAsia="Times New Roman" w:hAnsi="Times New Roman" w:cs="Times New Roman"/>
          <w:b/>
          <w:bCs/>
          <w:color w:val="000000"/>
          <w:sz w:val="24"/>
          <w:szCs w:val="24"/>
          <w:lang w:eastAsia="et-EE"/>
        </w:rPr>
        <w:t>9</w:t>
      </w:r>
      <w:r w:rsidRPr="002347B9">
        <w:rPr>
          <w:rFonts w:ascii="Times New Roman" w:eastAsia="Times New Roman" w:hAnsi="Times New Roman" w:cs="Times New Roman"/>
          <w:b/>
          <w:bCs/>
          <w:color w:val="000000"/>
          <w:sz w:val="24"/>
          <w:szCs w:val="24"/>
          <w:lang w:eastAsia="et-EE"/>
        </w:rPr>
        <w:t>)</w:t>
      </w:r>
      <w:r w:rsidRPr="002347B9">
        <w:rPr>
          <w:rFonts w:ascii="Times New Roman" w:eastAsia="Times New Roman" w:hAnsi="Times New Roman" w:cs="Times New Roman"/>
          <w:color w:val="000000"/>
          <w:sz w:val="24"/>
          <w:szCs w:val="24"/>
          <w:lang w:eastAsia="et-EE"/>
        </w:rPr>
        <w:t xml:space="preserve"> paragrahvi 100</w:t>
      </w:r>
      <w:r w:rsidRPr="002347B9">
        <w:rPr>
          <w:rFonts w:ascii="Times New Roman" w:eastAsia="Times New Roman" w:hAnsi="Times New Roman" w:cs="Times New Roman"/>
          <w:color w:val="000000"/>
          <w:sz w:val="24"/>
          <w:szCs w:val="24"/>
          <w:vertAlign w:val="superscript"/>
          <w:lang w:eastAsia="et-EE"/>
        </w:rPr>
        <w:t>7</w:t>
      </w:r>
      <w:r w:rsidRPr="002347B9">
        <w:rPr>
          <w:rFonts w:ascii="Times New Roman" w:eastAsia="Times New Roman" w:hAnsi="Times New Roman" w:cs="Times New Roman"/>
          <w:color w:val="000000"/>
          <w:sz w:val="24"/>
          <w:szCs w:val="24"/>
          <w:lang w:eastAsia="et-EE"/>
        </w:rPr>
        <w:t xml:space="preserve"> täiendatakse punktiga 3 järgmises sõnastuses:</w:t>
      </w:r>
    </w:p>
    <w:p w14:paraId="061C415F" w14:textId="77777777" w:rsidR="00CD1542" w:rsidRPr="002347B9" w:rsidRDefault="00CD1542" w:rsidP="00931443">
      <w:pPr>
        <w:spacing w:after="0" w:line="240" w:lineRule="auto"/>
        <w:jc w:val="both"/>
        <w:rPr>
          <w:rFonts w:ascii="Times New Roman" w:eastAsia="Times New Roman" w:hAnsi="Times New Roman" w:cs="Times New Roman"/>
          <w:color w:val="000000"/>
          <w:sz w:val="24"/>
          <w:szCs w:val="24"/>
          <w:lang w:eastAsia="et-EE"/>
        </w:rPr>
      </w:pPr>
    </w:p>
    <w:p w14:paraId="6BB478CD" w14:textId="3980A1AF" w:rsidR="00CD1542" w:rsidRPr="002347B9" w:rsidRDefault="00CD1542" w:rsidP="00931443">
      <w:pPr>
        <w:spacing w:after="0" w:line="240" w:lineRule="auto"/>
        <w:jc w:val="both"/>
        <w:rPr>
          <w:rFonts w:ascii="Times New Roman" w:eastAsia="Times New Roman" w:hAnsi="Times New Roman" w:cs="Times New Roman"/>
          <w:color w:val="000000"/>
          <w:sz w:val="24"/>
          <w:szCs w:val="24"/>
          <w:lang w:eastAsia="et-EE"/>
        </w:rPr>
      </w:pPr>
      <w:r w:rsidRPr="002347B9">
        <w:rPr>
          <w:rFonts w:ascii="Times New Roman" w:eastAsia="Times New Roman" w:hAnsi="Times New Roman" w:cs="Times New Roman"/>
          <w:color w:val="000000"/>
          <w:sz w:val="24"/>
          <w:szCs w:val="24"/>
          <w:lang w:eastAsia="et-EE"/>
        </w:rPr>
        <w:t>„3) jätta vaie läbi vaatamata.“;</w:t>
      </w:r>
    </w:p>
    <w:bookmarkEnd w:id="26"/>
    <w:p w14:paraId="649AD020" w14:textId="77777777" w:rsidR="00931443" w:rsidRPr="002347B9" w:rsidRDefault="00931443" w:rsidP="00931443">
      <w:pPr>
        <w:pStyle w:val="Normaallaadveeb"/>
        <w:spacing w:before="0" w:after="0" w:afterAutospacing="0"/>
        <w:jc w:val="both"/>
        <w:rPr>
          <w:b/>
        </w:rPr>
      </w:pPr>
    </w:p>
    <w:p w14:paraId="353B30F5" w14:textId="19F67BE0" w:rsidR="00060C91" w:rsidRPr="002347B9" w:rsidRDefault="00531053" w:rsidP="00060C91">
      <w:pPr>
        <w:pStyle w:val="Normaallaadveeb"/>
        <w:spacing w:before="0" w:after="0" w:afterAutospacing="0"/>
        <w:jc w:val="both"/>
        <w:rPr>
          <w:rStyle w:val="Tugev"/>
          <w:b w:val="0"/>
          <w:bCs w:val="0"/>
          <w:color w:val="000000"/>
          <w:bdr w:val="none" w:sz="0" w:space="0" w:color="auto" w:frame="1"/>
        </w:rPr>
      </w:pPr>
      <w:r w:rsidRPr="00F1448E">
        <w:rPr>
          <w:b/>
        </w:rPr>
        <w:t>20</w:t>
      </w:r>
      <w:r w:rsidR="00060C91" w:rsidRPr="00F1448E">
        <w:rPr>
          <w:b/>
        </w:rPr>
        <w:t xml:space="preserve">) </w:t>
      </w:r>
      <w:bookmarkStart w:id="40" w:name="_Hlk151560062"/>
      <w:r w:rsidR="00060C91" w:rsidRPr="00F1448E">
        <w:rPr>
          <w:bCs/>
        </w:rPr>
        <w:t>paragrahv</w:t>
      </w:r>
      <w:r w:rsidR="00663DC0" w:rsidRPr="00F1448E">
        <w:rPr>
          <w:bCs/>
        </w:rPr>
        <w:t>i</w:t>
      </w:r>
      <w:r w:rsidR="00060C91" w:rsidRPr="00F1448E">
        <w:rPr>
          <w:b/>
        </w:rPr>
        <w:t xml:space="preserve"> </w:t>
      </w:r>
      <w:r w:rsidR="00060C91" w:rsidRPr="00F1448E">
        <w:rPr>
          <w:rStyle w:val="Tugev"/>
          <w:b w:val="0"/>
          <w:bCs w:val="0"/>
          <w:color w:val="000000"/>
          <w:bdr w:val="none" w:sz="0" w:space="0" w:color="auto" w:frame="1"/>
        </w:rPr>
        <w:t>100</w:t>
      </w:r>
      <w:r w:rsidR="00060C91" w:rsidRPr="00F1448E">
        <w:rPr>
          <w:rStyle w:val="Tugev"/>
          <w:b w:val="0"/>
          <w:bCs w:val="0"/>
          <w:color w:val="000000"/>
          <w:bdr w:val="none" w:sz="0" w:space="0" w:color="auto" w:frame="1"/>
          <w:vertAlign w:val="superscript"/>
        </w:rPr>
        <w:t>8</w:t>
      </w:r>
      <w:r w:rsidR="00060C91" w:rsidRPr="00F1448E">
        <w:rPr>
          <w:rStyle w:val="Tugev"/>
          <w:b w:val="0"/>
          <w:bCs w:val="0"/>
          <w:color w:val="000000"/>
          <w:bdr w:val="none" w:sz="0" w:space="0" w:color="auto" w:frame="1"/>
        </w:rPr>
        <w:t xml:space="preserve"> </w:t>
      </w:r>
      <w:bookmarkEnd w:id="40"/>
      <w:r w:rsidR="00663DC0" w:rsidRPr="00F1448E">
        <w:rPr>
          <w:rStyle w:val="Tugev"/>
          <w:b w:val="0"/>
          <w:bCs w:val="0"/>
          <w:color w:val="000000"/>
          <w:bdr w:val="none" w:sz="0" w:space="0" w:color="auto" w:frame="1"/>
        </w:rPr>
        <w:t>pealkirjas ja lõikes 1 ning §-s 100</w:t>
      </w:r>
      <w:r w:rsidR="00663DC0" w:rsidRPr="00F1448E">
        <w:rPr>
          <w:rStyle w:val="Tugev"/>
          <w:b w:val="0"/>
          <w:bCs w:val="0"/>
          <w:color w:val="000000"/>
          <w:bdr w:val="none" w:sz="0" w:space="0" w:color="auto" w:frame="1"/>
          <w:vertAlign w:val="superscript"/>
        </w:rPr>
        <w:t>9</w:t>
      </w:r>
      <w:r w:rsidR="00663DC0" w:rsidRPr="00F1448E">
        <w:rPr>
          <w:rStyle w:val="Tugev"/>
          <w:b w:val="0"/>
          <w:bCs w:val="0"/>
          <w:color w:val="000000"/>
          <w:bdr w:val="none" w:sz="0" w:space="0" w:color="auto" w:frame="1"/>
        </w:rPr>
        <w:t xml:space="preserve"> asendatakse sõnad „a</w:t>
      </w:r>
      <w:r w:rsidR="00663DC0" w:rsidRPr="00F1448E">
        <w:rPr>
          <w:color w:val="000000"/>
          <w:bdr w:val="none" w:sz="0" w:space="0" w:color="auto" w:frame="1"/>
        </w:rPr>
        <w:t>valduse alusel tehtud otsus“ sõnaga „vaideotsus“ vastavas käändes;</w:t>
      </w:r>
    </w:p>
    <w:p w14:paraId="358DCE64" w14:textId="77777777" w:rsidR="00663DC0" w:rsidRPr="002347B9" w:rsidRDefault="00663DC0" w:rsidP="00060C91">
      <w:pPr>
        <w:spacing w:after="0" w:line="240" w:lineRule="auto"/>
        <w:jc w:val="both"/>
        <w:rPr>
          <w:rStyle w:val="Tugev"/>
          <w:rFonts w:ascii="Times New Roman" w:hAnsi="Times New Roman" w:cs="Times New Roman"/>
          <w:b w:val="0"/>
          <w:bCs w:val="0"/>
          <w:color w:val="000000"/>
          <w:sz w:val="24"/>
          <w:szCs w:val="24"/>
          <w:bdr w:val="none" w:sz="0" w:space="0" w:color="auto" w:frame="1"/>
        </w:rPr>
      </w:pPr>
    </w:p>
    <w:p w14:paraId="7999E1C4" w14:textId="7D6ED591" w:rsidR="00910C62" w:rsidRPr="002347B9" w:rsidRDefault="00AD420F" w:rsidP="00481882">
      <w:pPr>
        <w:spacing w:after="0" w:line="240" w:lineRule="auto"/>
        <w:jc w:val="both"/>
        <w:rPr>
          <w:rFonts w:ascii="Times New Roman" w:hAnsi="Times New Roman" w:cs="Times New Roman"/>
          <w:color w:val="000000"/>
          <w:sz w:val="24"/>
          <w:szCs w:val="24"/>
          <w:bdr w:val="none" w:sz="0" w:space="0" w:color="auto" w:frame="1"/>
        </w:rPr>
      </w:pPr>
      <w:r w:rsidRPr="002347B9">
        <w:rPr>
          <w:rStyle w:val="Tugev"/>
          <w:rFonts w:ascii="Times New Roman" w:hAnsi="Times New Roman" w:cs="Times New Roman"/>
          <w:color w:val="000000"/>
          <w:sz w:val="24"/>
          <w:szCs w:val="24"/>
          <w:bdr w:val="none" w:sz="0" w:space="0" w:color="auto" w:frame="1"/>
        </w:rPr>
        <w:t>2</w:t>
      </w:r>
      <w:r w:rsidR="00531053" w:rsidRPr="002347B9">
        <w:rPr>
          <w:rStyle w:val="Tugev"/>
          <w:rFonts w:ascii="Times New Roman" w:hAnsi="Times New Roman" w:cs="Times New Roman"/>
          <w:color w:val="000000"/>
          <w:sz w:val="24"/>
          <w:szCs w:val="24"/>
          <w:bdr w:val="none" w:sz="0" w:space="0" w:color="auto" w:frame="1"/>
        </w:rPr>
        <w:t>1</w:t>
      </w:r>
      <w:r w:rsidR="00663DC0" w:rsidRPr="002347B9">
        <w:rPr>
          <w:rStyle w:val="Tugev"/>
          <w:rFonts w:ascii="Times New Roman" w:hAnsi="Times New Roman" w:cs="Times New Roman"/>
          <w:color w:val="000000"/>
          <w:sz w:val="24"/>
          <w:szCs w:val="24"/>
          <w:bdr w:val="none" w:sz="0" w:space="0" w:color="auto" w:frame="1"/>
        </w:rPr>
        <w:t>)</w:t>
      </w:r>
      <w:r w:rsidR="00663DC0" w:rsidRPr="002347B9">
        <w:rPr>
          <w:rStyle w:val="Tugev"/>
          <w:rFonts w:ascii="Times New Roman" w:hAnsi="Times New Roman" w:cs="Times New Roman"/>
          <w:b w:val="0"/>
          <w:bCs w:val="0"/>
          <w:color w:val="000000"/>
          <w:sz w:val="24"/>
          <w:szCs w:val="24"/>
          <w:bdr w:val="none" w:sz="0" w:space="0" w:color="auto" w:frame="1"/>
        </w:rPr>
        <w:t xml:space="preserve"> </w:t>
      </w:r>
      <w:r w:rsidR="00663DC0" w:rsidRPr="002347B9">
        <w:rPr>
          <w:rFonts w:ascii="Times New Roman" w:hAnsi="Times New Roman" w:cs="Times New Roman"/>
          <w:bCs/>
          <w:color w:val="000000"/>
          <w:sz w:val="24"/>
          <w:szCs w:val="24"/>
          <w:bdr w:val="none" w:sz="0" w:space="0" w:color="auto" w:frame="1"/>
        </w:rPr>
        <w:t>paragrahvi</w:t>
      </w:r>
      <w:r w:rsidR="00663DC0" w:rsidRPr="002347B9">
        <w:rPr>
          <w:rFonts w:ascii="Times New Roman" w:hAnsi="Times New Roman" w:cs="Times New Roman"/>
          <w:b/>
          <w:color w:val="000000"/>
          <w:sz w:val="24"/>
          <w:szCs w:val="24"/>
          <w:bdr w:val="none" w:sz="0" w:space="0" w:color="auto" w:frame="1"/>
        </w:rPr>
        <w:t xml:space="preserve"> </w:t>
      </w:r>
      <w:bookmarkStart w:id="41" w:name="_Hlk155883809"/>
      <w:r w:rsidR="00663DC0" w:rsidRPr="002347B9">
        <w:rPr>
          <w:rFonts w:ascii="Times New Roman" w:hAnsi="Times New Roman" w:cs="Times New Roman"/>
          <w:color w:val="000000"/>
          <w:sz w:val="24"/>
          <w:szCs w:val="24"/>
          <w:bdr w:val="none" w:sz="0" w:space="0" w:color="auto" w:frame="1"/>
        </w:rPr>
        <w:t>100</w:t>
      </w:r>
      <w:r w:rsidR="00663DC0" w:rsidRPr="002347B9">
        <w:rPr>
          <w:rFonts w:ascii="Times New Roman" w:hAnsi="Times New Roman" w:cs="Times New Roman"/>
          <w:color w:val="000000"/>
          <w:sz w:val="24"/>
          <w:szCs w:val="24"/>
          <w:bdr w:val="none" w:sz="0" w:space="0" w:color="auto" w:frame="1"/>
          <w:vertAlign w:val="superscript"/>
        </w:rPr>
        <w:t>8</w:t>
      </w:r>
      <w:r w:rsidR="00663DC0" w:rsidRPr="002347B9">
        <w:rPr>
          <w:rFonts w:ascii="Times New Roman" w:hAnsi="Times New Roman" w:cs="Times New Roman"/>
          <w:color w:val="000000"/>
          <w:sz w:val="24"/>
          <w:szCs w:val="24"/>
          <w:bdr w:val="none" w:sz="0" w:space="0" w:color="auto" w:frame="1"/>
        </w:rPr>
        <w:t xml:space="preserve"> lõige </w:t>
      </w:r>
      <w:r w:rsidR="00A23D54" w:rsidRPr="002347B9">
        <w:rPr>
          <w:rFonts w:ascii="Times New Roman" w:hAnsi="Times New Roman" w:cs="Times New Roman"/>
          <w:color w:val="000000"/>
          <w:sz w:val="24"/>
          <w:szCs w:val="24"/>
          <w:bdr w:val="none" w:sz="0" w:space="0" w:color="auto" w:frame="1"/>
        </w:rPr>
        <w:t>2</w:t>
      </w:r>
      <w:r w:rsidR="00663DC0" w:rsidRPr="002347B9">
        <w:rPr>
          <w:rFonts w:ascii="Times New Roman" w:hAnsi="Times New Roman" w:cs="Times New Roman"/>
          <w:color w:val="000000"/>
          <w:sz w:val="24"/>
          <w:szCs w:val="24"/>
          <w:bdr w:val="none" w:sz="0" w:space="0" w:color="auto" w:frame="1"/>
        </w:rPr>
        <w:t xml:space="preserve"> </w:t>
      </w:r>
      <w:bookmarkEnd w:id="41"/>
      <w:r w:rsidR="00663DC0" w:rsidRPr="002347B9">
        <w:rPr>
          <w:rFonts w:ascii="Times New Roman" w:hAnsi="Times New Roman" w:cs="Times New Roman"/>
          <w:color w:val="000000"/>
          <w:sz w:val="24"/>
          <w:szCs w:val="24"/>
          <w:bdr w:val="none" w:sz="0" w:space="0" w:color="auto" w:frame="1"/>
        </w:rPr>
        <w:t>muudetakse ja sõnastatakse järgmiselt:</w:t>
      </w:r>
    </w:p>
    <w:p w14:paraId="04C3F61B" w14:textId="77777777" w:rsidR="00663DC0" w:rsidRPr="002347B9" w:rsidRDefault="00663DC0" w:rsidP="00481882">
      <w:pPr>
        <w:spacing w:after="0" w:line="240" w:lineRule="auto"/>
        <w:jc w:val="both"/>
        <w:rPr>
          <w:rFonts w:ascii="Times New Roman" w:hAnsi="Times New Roman" w:cs="Times New Roman"/>
          <w:sz w:val="24"/>
          <w:szCs w:val="24"/>
        </w:rPr>
      </w:pPr>
    </w:p>
    <w:p w14:paraId="7B24700F" w14:textId="5E336F40" w:rsidR="00481882" w:rsidRPr="002347B9" w:rsidRDefault="00663DC0" w:rsidP="00481882">
      <w:pPr>
        <w:spacing w:after="0" w:line="240" w:lineRule="auto"/>
        <w:jc w:val="both"/>
        <w:rPr>
          <w:rFonts w:ascii="Times New Roman" w:eastAsia="Times New Roman" w:hAnsi="Times New Roman" w:cs="Times New Roman"/>
          <w:sz w:val="24"/>
          <w:szCs w:val="24"/>
          <w:lang w:eastAsia="et-EE"/>
        </w:rPr>
      </w:pPr>
      <w:r w:rsidRPr="002347B9">
        <w:rPr>
          <w:rFonts w:ascii="Times New Roman" w:hAnsi="Times New Roman" w:cs="Times New Roman"/>
          <w:sz w:val="24"/>
          <w:szCs w:val="24"/>
        </w:rPr>
        <w:t>„</w:t>
      </w:r>
      <w:r w:rsidR="00481882" w:rsidRPr="002347B9">
        <w:rPr>
          <w:rFonts w:ascii="Times New Roman" w:hAnsi="Times New Roman" w:cs="Times New Roman"/>
          <w:sz w:val="24"/>
          <w:szCs w:val="24"/>
        </w:rPr>
        <w:t xml:space="preserve">(2) </w:t>
      </w:r>
      <w:r w:rsidR="00481882" w:rsidRPr="002347B9">
        <w:rPr>
          <w:rFonts w:ascii="Times New Roman" w:eastAsia="Times New Roman" w:hAnsi="Times New Roman" w:cs="Times New Roman"/>
          <w:sz w:val="24"/>
          <w:szCs w:val="24"/>
          <w:lang w:eastAsia="et-EE"/>
        </w:rPr>
        <w:t xml:space="preserve">Välismaalasele </w:t>
      </w:r>
      <w:commentRangeStart w:id="42"/>
      <w:r w:rsidR="00481882" w:rsidRPr="002347B9">
        <w:rPr>
          <w:rFonts w:ascii="Times New Roman" w:eastAsia="Times New Roman" w:hAnsi="Times New Roman" w:cs="Times New Roman"/>
          <w:sz w:val="24"/>
          <w:szCs w:val="24"/>
          <w:lang w:eastAsia="et-EE"/>
        </w:rPr>
        <w:t xml:space="preserve">ega muule isikule </w:t>
      </w:r>
      <w:commentRangeEnd w:id="42"/>
      <w:r w:rsidR="00F1448E">
        <w:rPr>
          <w:rStyle w:val="Kommentaariviide"/>
        </w:rPr>
        <w:commentReference w:id="42"/>
      </w:r>
      <w:r w:rsidR="00481882" w:rsidRPr="002347B9">
        <w:rPr>
          <w:rFonts w:ascii="Times New Roman" w:eastAsia="Times New Roman" w:hAnsi="Times New Roman" w:cs="Times New Roman"/>
          <w:sz w:val="24"/>
          <w:szCs w:val="24"/>
          <w:lang w:eastAsia="et-EE"/>
        </w:rPr>
        <w:t xml:space="preserve">ei avaldata </w:t>
      </w:r>
      <w:r w:rsidR="002B1F20" w:rsidRPr="002347B9">
        <w:rPr>
          <w:rFonts w:ascii="Times New Roman" w:eastAsia="Times New Roman" w:hAnsi="Times New Roman" w:cs="Times New Roman"/>
          <w:sz w:val="24"/>
          <w:szCs w:val="24"/>
          <w:lang w:eastAsia="et-EE"/>
        </w:rPr>
        <w:t xml:space="preserve">vaideotsuse </w:t>
      </w:r>
      <w:r w:rsidR="00481882" w:rsidRPr="002347B9">
        <w:rPr>
          <w:rFonts w:ascii="Times New Roman" w:eastAsia="Times New Roman" w:hAnsi="Times New Roman" w:cs="Times New Roman"/>
          <w:sz w:val="24"/>
          <w:szCs w:val="24"/>
          <w:lang w:eastAsia="et-EE"/>
        </w:rPr>
        <w:t>aluseks olevaid asjaolusid, põhjendusi ega muud sellega seonduvat teavet, välja arvatud viisaeeskirja</w:t>
      </w:r>
      <w:r w:rsidR="00CD5850" w:rsidRPr="002347B9">
        <w:rPr>
          <w:rFonts w:ascii="Times New Roman" w:eastAsia="Times New Roman" w:hAnsi="Times New Roman" w:cs="Times New Roman"/>
          <w:sz w:val="24"/>
          <w:szCs w:val="24"/>
          <w:lang w:eastAsia="et-EE"/>
        </w:rPr>
        <w:t xml:space="preserve">s </w:t>
      </w:r>
      <w:bookmarkStart w:id="43" w:name="_Hlk155883902"/>
      <w:r w:rsidR="00CD5850" w:rsidRPr="002347B9">
        <w:rPr>
          <w:rFonts w:ascii="Times New Roman" w:eastAsia="Times New Roman" w:hAnsi="Times New Roman" w:cs="Times New Roman"/>
          <w:sz w:val="24"/>
          <w:szCs w:val="24"/>
          <w:lang w:eastAsia="et-EE"/>
        </w:rPr>
        <w:t xml:space="preserve">või käesolevas seaduses sätestatud </w:t>
      </w:r>
      <w:r w:rsidR="00E538DA" w:rsidRPr="002347B9">
        <w:rPr>
          <w:rFonts w:ascii="Times New Roman" w:eastAsia="Times New Roman" w:hAnsi="Times New Roman" w:cs="Times New Roman"/>
          <w:sz w:val="24"/>
          <w:szCs w:val="24"/>
          <w:lang w:eastAsia="et-EE"/>
        </w:rPr>
        <w:t xml:space="preserve">otsuse tegemise </w:t>
      </w:r>
      <w:r w:rsidR="00CD5850" w:rsidRPr="002347B9">
        <w:rPr>
          <w:rFonts w:ascii="Times New Roman" w:eastAsia="Times New Roman" w:hAnsi="Times New Roman" w:cs="Times New Roman"/>
          <w:sz w:val="24"/>
          <w:szCs w:val="24"/>
          <w:lang w:eastAsia="et-EE"/>
        </w:rPr>
        <w:t>õiguslik alus</w:t>
      </w:r>
      <w:bookmarkEnd w:id="43"/>
      <w:r w:rsidR="00481882" w:rsidRPr="002347B9">
        <w:rPr>
          <w:rFonts w:ascii="Times New Roman" w:eastAsia="Times New Roman" w:hAnsi="Times New Roman" w:cs="Times New Roman"/>
          <w:sz w:val="24"/>
          <w:szCs w:val="24"/>
          <w:lang w:eastAsia="et-EE"/>
        </w:rPr>
        <w:t>.“;</w:t>
      </w:r>
    </w:p>
    <w:p w14:paraId="1532B9BB" w14:textId="77777777" w:rsidR="00092AB8" w:rsidRPr="002347B9" w:rsidRDefault="00092AB8" w:rsidP="00481882">
      <w:pPr>
        <w:spacing w:after="0" w:line="240" w:lineRule="auto"/>
        <w:jc w:val="both"/>
        <w:rPr>
          <w:rFonts w:ascii="Times New Roman" w:eastAsia="Times New Roman" w:hAnsi="Times New Roman" w:cs="Times New Roman"/>
          <w:sz w:val="24"/>
          <w:szCs w:val="24"/>
          <w:lang w:eastAsia="et-EE"/>
        </w:rPr>
      </w:pPr>
    </w:p>
    <w:p w14:paraId="495F9B93" w14:textId="43D4F6C7" w:rsidR="005B38E2" w:rsidRPr="005B5145" w:rsidRDefault="00AD420F" w:rsidP="005B38E2">
      <w:pPr>
        <w:pStyle w:val="Normaallaadveeb"/>
        <w:spacing w:before="0" w:after="0" w:afterAutospacing="0"/>
        <w:jc w:val="both"/>
        <w:rPr>
          <w:color w:val="000000"/>
          <w:bdr w:val="none" w:sz="0" w:space="0" w:color="auto" w:frame="1"/>
        </w:rPr>
      </w:pPr>
      <w:r w:rsidRPr="005B5145">
        <w:rPr>
          <w:b/>
          <w:bCs/>
        </w:rPr>
        <w:t>2</w:t>
      </w:r>
      <w:r w:rsidR="00531053" w:rsidRPr="005B5145">
        <w:rPr>
          <w:b/>
          <w:bCs/>
        </w:rPr>
        <w:t>2</w:t>
      </w:r>
      <w:r w:rsidR="00092AB8" w:rsidRPr="005B5145">
        <w:rPr>
          <w:b/>
          <w:bCs/>
        </w:rPr>
        <w:t>)</w:t>
      </w:r>
      <w:r w:rsidR="00092AB8" w:rsidRPr="005B5145">
        <w:t xml:space="preserve"> paragrahv</w:t>
      </w:r>
      <w:r w:rsidR="00DF6313" w:rsidRPr="005B5145">
        <w:t>i</w:t>
      </w:r>
      <w:r w:rsidR="00092AB8" w:rsidRPr="005B5145">
        <w:t xml:space="preserve"> </w:t>
      </w:r>
      <w:bookmarkStart w:id="44" w:name="_Hlk155883994"/>
      <w:r w:rsidR="00092AB8" w:rsidRPr="005B5145">
        <w:t>100</w:t>
      </w:r>
      <w:r w:rsidR="00092AB8" w:rsidRPr="005B5145">
        <w:rPr>
          <w:vertAlign w:val="superscript"/>
        </w:rPr>
        <w:t>9</w:t>
      </w:r>
      <w:bookmarkEnd w:id="44"/>
      <w:r w:rsidR="00092AB8" w:rsidRPr="005B5145">
        <w:t xml:space="preserve"> </w:t>
      </w:r>
      <w:r w:rsidR="00DF6313" w:rsidRPr="005B5145">
        <w:rPr>
          <w:rStyle w:val="Tugev"/>
          <w:b w:val="0"/>
          <w:bCs w:val="0"/>
          <w:color w:val="000000"/>
          <w:bdr w:val="none" w:sz="0" w:space="0" w:color="auto" w:frame="1"/>
        </w:rPr>
        <w:t xml:space="preserve">täiendatakse </w:t>
      </w:r>
      <w:del w:id="45" w:author="Kärt Voor" w:date="2024-05-22T13:00:00Z">
        <w:r w:rsidR="00DF6313" w:rsidRPr="005B5145" w:rsidDel="00F1448E">
          <w:rPr>
            <w:color w:val="000000"/>
            <w:bdr w:val="none" w:sz="0" w:space="0" w:color="auto" w:frame="1"/>
          </w:rPr>
          <w:delText xml:space="preserve">peale </w:delText>
        </w:r>
      </w:del>
      <w:ins w:id="46" w:author="Kärt Voor" w:date="2024-05-22T13:00:00Z">
        <w:r w:rsidR="00F1448E">
          <w:rPr>
            <w:color w:val="000000"/>
            <w:bdr w:val="none" w:sz="0" w:space="0" w:color="auto" w:frame="1"/>
          </w:rPr>
          <w:t>pärast</w:t>
        </w:r>
        <w:r w:rsidR="00F1448E" w:rsidRPr="005B5145">
          <w:rPr>
            <w:color w:val="000000"/>
            <w:bdr w:val="none" w:sz="0" w:space="0" w:color="auto" w:frame="1"/>
          </w:rPr>
          <w:t xml:space="preserve"> </w:t>
        </w:r>
      </w:ins>
      <w:r w:rsidR="00DF6313" w:rsidRPr="005B5145">
        <w:rPr>
          <w:color w:val="000000"/>
          <w:bdr w:val="none" w:sz="0" w:space="0" w:color="auto" w:frame="1"/>
        </w:rPr>
        <w:t>sõna „välismaalasele“ sõnadega „või tema esindajale“;</w:t>
      </w:r>
    </w:p>
    <w:p w14:paraId="1749EFA0" w14:textId="77777777" w:rsidR="00965822" w:rsidRPr="005B5145" w:rsidRDefault="00965822" w:rsidP="005B38E2">
      <w:pPr>
        <w:pStyle w:val="Normaallaadveeb"/>
        <w:spacing w:before="0" w:after="0" w:afterAutospacing="0"/>
        <w:jc w:val="both"/>
        <w:rPr>
          <w:color w:val="000000"/>
          <w:bdr w:val="none" w:sz="0" w:space="0" w:color="auto" w:frame="1"/>
        </w:rPr>
      </w:pPr>
    </w:p>
    <w:p w14:paraId="655C8E4C" w14:textId="6D74C473" w:rsidR="00965822" w:rsidRDefault="00965822" w:rsidP="005B38E2">
      <w:pPr>
        <w:pStyle w:val="Normaallaadveeb"/>
        <w:spacing w:before="0" w:after="0" w:afterAutospacing="0"/>
        <w:jc w:val="both"/>
        <w:rPr>
          <w:color w:val="000000"/>
          <w:bdr w:val="none" w:sz="0" w:space="0" w:color="auto" w:frame="1"/>
        </w:rPr>
      </w:pPr>
      <w:commentRangeStart w:id="47"/>
      <w:r w:rsidRPr="005B5145">
        <w:rPr>
          <w:b/>
          <w:bCs/>
          <w:color w:val="000000"/>
          <w:bdr w:val="none" w:sz="0" w:space="0" w:color="auto" w:frame="1"/>
        </w:rPr>
        <w:t>2</w:t>
      </w:r>
      <w:r w:rsidR="00531053" w:rsidRPr="005B5145">
        <w:rPr>
          <w:b/>
          <w:bCs/>
          <w:color w:val="000000"/>
          <w:bdr w:val="none" w:sz="0" w:space="0" w:color="auto" w:frame="1"/>
        </w:rPr>
        <w:t>3</w:t>
      </w:r>
      <w:r w:rsidRPr="005B5145">
        <w:rPr>
          <w:b/>
          <w:bCs/>
          <w:color w:val="000000"/>
          <w:bdr w:val="none" w:sz="0" w:space="0" w:color="auto" w:frame="1"/>
        </w:rPr>
        <w:t>)</w:t>
      </w:r>
      <w:r w:rsidRPr="005B5145">
        <w:rPr>
          <w:color w:val="000000"/>
          <w:bdr w:val="none" w:sz="0" w:space="0" w:color="auto" w:frame="1"/>
        </w:rPr>
        <w:t xml:space="preserve"> seadus</w:t>
      </w:r>
      <w:r w:rsidR="009C431A" w:rsidRPr="005B5145">
        <w:rPr>
          <w:color w:val="000000"/>
          <w:bdr w:val="none" w:sz="0" w:space="0" w:color="auto" w:frame="1"/>
        </w:rPr>
        <w:t xml:space="preserve">e 2. peatüki </w:t>
      </w:r>
      <w:bookmarkStart w:id="48" w:name="_Hlk164689546"/>
      <w:r w:rsidR="009C431A" w:rsidRPr="005B5145">
        <w:rPr>
          <w:color w:val="000000"/>
          <w:bdr w:val="none" w:sz="0" w:space="0" w:color="auto" w:frame="1"/>
        </w:rPr>
        <w:t>2. jao 5. jaotise 4. alljaotist</w:t>
      </w:r>
      <w:r w:rsidRPr="005B5145">
        <w:rPr>
          <w:color w:val="000000"/>
          <w:bdr w:val="none" w:sz="0" w:space="0" w:color="auto" w:frame="1"/>
        </w:rPr>
        <w:t xml:space="preserve"> täiendatakse </w:t>
      </w:r>
      <w:bookmarkEnd w:id="48"/>
      <w:r w:rsidRPr="005B5145">
        <w:rPr>
          <w:color w:val="000000"/>
          <w:bdr w:val="none" w:sz="0" w:space="0" w:color="auto" w:frame="1"/>
        </w:rPr>
        <w:t>§-dega 100</w:t>
      </w:r>
      <w:r w:rsidRPr="005B5145">
        <w:rPr>
          <w:color w:val="000000"/>
          <w:bdr w:val="none" w:sz="0" w:space="0" w:color="auto" w:frame="1"/>
          <w:vertAlign w:val="superscript"/>
        </w:rPr>
        <w:t>20 </w:t>
      </w:r>
      <w:r w:rsidRPr="005B5145">
        <w:rPr>
          <w:color w:val="000000"/>
          <w:bdr w:val="none" w:sz="0" w:space="0" w:color="auto" w:frame="1"/>
        </w:rPr>
        <w:t>ja 100</w:t>
      </w:r>
      <w:r w:rsidRPr="005B5145">
        <w:rPr>
          <w:color w:val="000000"/>
          <w:bdr w:val="none" w:sz="0" w:space="0" w:color="auto" w:frame="1"/>
          <w:vertAlign w:val="superscript"/>
        </w:rPr>
        <w:t>21</w:t>
      </w:r>
      <w:r w:rsidR="00222AE1" w:rsidRPr="005B5145">
        <w:rPr>
          <w:color w:val="000000"/>
          <w:bdr w:val="none" w:sz="0" w:space="0" w:color="auto" w:frame="1"/>
        </w:rPr>
        <w:t xml:space="preserve"> </w:t>
      </w:r>
      <w:r w:rsidRPr="005B5145">
        <w:rPr>
          <w:color w:val="000000"/>
          <w:bdr w:val="none" w:sz="0" w:space="0" w:color="auto" w:frame="1"/>
        </w:rPr>
        <w:t>järgmises sõnastuses:</w:t>
      </w:r>
      <w:commentRangeEnd w:id="47"/>
      <w:r w:rsidR="00CB47BE">
        <w:rPr>
          <w:rStyle w:val="Kommentaariviide"/>
          <w:rFonts w:asciiTheme="minorHAnsi" w:eastAsiaTheme="minorHAnsi" w:hAnsiTheme="minorHAnsi" w:cstheme="minorBidi"/>
          <w:lang w:eastAsia="en-US"/>
        </w:rPr>
        <w:commentReference w:id="47"/>
      </w:r>
    </w:p>
    <w:p w14:paraId="68E4E90F" w14:textId="77777777" w:rsidR="00965822" w:rsidRDefault="00965822" w:rsidP="005B38E2">
      <w:pPr>
        <w:pStyle w:val="Normaallaadveeb"/>
        <w:spacing w:before="0" w:after="0" w:afterAutospacing="0"/>
        <w:jc w:val="both"/>
        <w:rPr>
          <w:color w:val="000000"/>
          <w:bdr w:val="none" w:sz="0" w:space="0" w:color="auto" w:frame="1"/>
        </w:rPr>
      </w:pPr>
    </w:p>
    <w:p w14:paraId="0A6D095C" w14:textId="1D6074CF" w:rsidR="00965822" w:rsidRPr="002347B9" w:rsidRDefault="00965822" w:rsidP="00965822">
      <w:pPr>
        <w:spacing w:after="0" w:line="240" w:lineRule="auto"/>
        <w:jc w:val="both"/>
        <w:rPr>
          <w:rFonts w:ascii="Times New Roman" w:eastAsia="Times New Roman" w:hAnsi="Times New Roman" w:cs="Times New Roman"/>
          <w:b/>
          <w:sz w:val="24"/>
          <w:szCs w:val="24"/>
          <w:lang w:eastAsia="et-EE"/>
        </w:rPr>
      </w:pPr>
      <w:r w:rsidRPr="0047474A">
        <w:rPr>
          <w:rFonts w:ascii="Times New Roman" w:eastAsia="Times New Roman" w:hAnsi="Times New Roman" w:cs="Times New Roman"/>
          <w:bCs/>
          <w:sz w:val="24"/>
          <w:szCs w:val="24"/>
          <w:lang w:eastAsia="et-EE"/>
        </w:rPr>
        <w:t>„</w:t>
      </w:r>
      <w:r w:rsidRPr="002152D9">
        <w:rPr>
          <w:rFonts w:ascii="Times New Roman" w:eastAsia="Times New Roman" w:hAnsi="Times New Roman" w:cs="Times New Roman"/>
          <w:b/>
          <w:sz w:val="24"/>
          <w:szCs w:val="24"/>
          <w:lang w:eastAsia="et-EE"/>
        </w:rPr>
        <w:t>§ 100</w:t>
      </w:r>
      <w:r w:rsidRPr="002152D9">
        <w:rPr>
          <w:rFonts w:ascii="Times New Roman" w:eastAsia="Times New Roman" w:hAnsi="Times New Roman" w:cs="Times New Roman"/>
          <w:b/>
          <w:sz w:val="24"/>
          <w:szCs w:val="24"/>
          <w:vertAlign w:val="superscript"/>
          <w:lang w:eastAsia="et-EE"/>
        </w:rPr>
        <w:t>20</w:t>
      </w:r>
      <w:r w:rsidRPr="002152D9">
        <w:rPr>
          <w:rFonts w:ascii="Times New Roman" w:eastAsia="Times New Roman" w:hAnsi="Times New Roman" w:cs="Times New Roman"/>
          <w:b/>
          <w:sz w:val="24"/>
          <w:szCs w:val="24"/>
          <w:lang w:eastAsia="et-EE"/>
        </w:rPr>
        <w:t xml:space="preserve">. </w:t>
      </w:r>
      <w:r w:rsidRPr="00963322">
        <w:rPr>
          <w:rFonts w:ascii="Times New Roman" w:eastAsia="Times New Roman" w:hAnsi="Times New Roman" w:cs="Times New Roman"/>
          <w:b/>
          <w:sz w:val="24"/>
          <w:szCs w:val="24"/>
          <w:lang w:eastAsia="et-EE"/>
        </w:rPr>
        <w:t>O</w:t>
      </w:r>
      <w:r w:rsidRPr="00963322">
        <w:rPr>
          <w:rFonts w:ascii="Times New Roman" w:hAnsi="Times New Roman" w:cs="Times New Roman"/>
          <w:b/>
          <w:sz w:val="24"/>
          <w:szCs w:val="24"/>
        </w:rPr>
        <w:t>tsuse</w:t>
      </w:r>
      <w:r w:rsidRPr="002152D9">
        <w:rPr>
          <w:rFonts w:ascii="Times New Roman" w:hAnsi="Times New Roman" w:cs="Times New Roman"/>
          <w:b/>
          <w:bCs/>
          <w:sz w:val="24"/>
          <w:szCs w:val="24"/>
        </w:rPr>
        <w:t xml:space="preserve"> vaidlustamine </w:t>
      </w:r>
      <w:r w:rsidRPr="002347B9">
        <w:rPr>
          <w:rFonts w:ascii="Times New Roman" w:hAnsi="Times New Roman" w:cs="Times New Roman"/>
          <w:b/>
          <w:bCs/>
          <w:sz w:val="24"/>
          <w:szCs w:val="24"/>
        </w:rPr>
        <w:t>kohtus</w:t>
      </w:r>
    </w:p>
    <w:p w14:paraId="140CC101" w14:textId="77777777" w:rsidR="00965822" w:rsidRPr="002347B9" w:rsidRDefault="00965822" w:rsidP="00965822">
      <w:pPr>
        <w:spacing w:after="0" w:line="240" w:lineRule="auto"/>
        <w:jc w:val="both"/>
        <w:rPr>
          <w:rFonts w:ascii="Times New Roman" w:eastAsia="Times New Roman" w:hAnsi="Times New Roman" w:cs="Times New Roman"/>
          <w:sz w:val="24"/>
          <w:szCs w:val="24"/>
          <w:lang w:eastAsia="et-EE"/>
        </w:rPr>
      </w:pPr>
    </w:p>
    <w:p w14:paraId="4854FEC6" w14:textId="5DF33E42" w:rsidR="00965822" w:rsidRPr="002347B9" w:rsidRDefault="00965822" w:rsidP="00965822">
      <w:pPr>
        <w:spacing w:after="0" w:line="240" w:lineRule="auto"/>
        <w:ind w:left="60"/>
        <w:jc w:val="both"/>
        <w:rPr>
          <w:rFonts w:ascii="Times New Roman" w:eastAsia="Times New Roman" w:hAnsi="Times New Roman" w:cs="Times New Roman"/>
          <w:sz w:val="24"/>
          <w:szCs w:val="24"/>
          <w:lang w:eastAsia="et-EE"/>
        </w:rPr>
      </w:pPr>
      <w:r w:rsidRPr="002347B9">
        <w:rPr>
          <w:rFonts w:ascii="Times New Roman" w:hAnsi="Times New Roman" w:cs="Times New Roman"/>
          <w:sz w:val="24"/>
          <w:szCs w:val="24"/>
        </w:rPr>
        <w:t>(1) Välismaala</w:t>
      </w:r>
      <w:r w:rsidR="00C80AA2" w:rsidRPr="002347B9">
        <w:rPr>
          <w:rFonts w:ascii="Times New Roman" w:hAnsi="Times New Roman" w:cs="Times New Roman"/>
          <w:sz w:val="24"/>
          <w:szCs w:val="24"/>
        </w:rPr>
        <w:t>sel  on õigus</w:t>
      </w:r>
      <w:r w:rsidRPr="002347B9">
        <w:rPr>
          <w:rFonts w:ascii="Times New Roman" w:hAnsi="Times New Roman" w:cs="Times New Roman"/>
          <w:sz w:val="24"/>
          <w:szCs w:val="24"/>
        </w:rPr>
        <w:t xml:space="preserve"> esitada kaebus halduskohtule </w:t>
      </w:r>
      <w:r w:rsidR="00C80AA2" w:rsidRPr="002347B9">
        <w:rPr>
          <w:rFonts w:ascii="Times New Roman" w:hAnsi="Times New Roman" w:cs="Times New Roman"/>
          <w:sz w:val="24"/>
          <w:szCs w:val="24"/>
        </w:rPr>
        <w:t>halduskohtumenetluse seadustikus sätestatud alustel ja korras</w:t>
      </w:r>
      <w:r w:rsidR="00B3161D" w:rsidRPr="002347B9">
        <w:rPr>
          <w:rFonts w:ascii="Times New Roman" w:hAnsi="Times New Roman" w:cs="Times New Roman"/>
          <w:sz w:val="24"/>
          <w:szCs w:val="24"/>
        </w:rPr>
        <w:t xml:space="preserve"> </w:t>
      </w:r>
      <w:r w:rsidRPr="002347B9">
        <w:rPr>
          <w:rFonts w:ascii="Times New Roman" w:hAnsi="Times New Roman" w:cs="Times New Roman"/>
          <w:sz w:val="24"/>
          <w:szCs w:val="24"/>
        </w:rPr>
        <w:t>tingimusel, et ta on eelnevalt esitanud haldusorganile vaide otsuse</w:t>
      </w:r>
      <w:r w:rsidRPr="002347B9">
        <w:rPr>
          <w:rFonts w:ascii="Times New Roman" w:eastAsia="Times New Roman" w:hAnsi="Times New Roman" w:cs="Times New Roman"/>
          <w:sz w:val="24"/>
          <w:szCs w:val="24"/>
          <w:lang w:eastAsia="et-EE"/>
        </w:rPr>
        <w:t xml:space="preserve"> </w:t>
      </w:r>
      <w:r w:rsidRPr="002347B9">
        <w:rPr>
          <w:rFonts w:ascii="Times New Roman" w:hAnsi="Times New Roman" w:cs="Times New Roman"/>
          <w:sz w:val="24"/>
          <w:szCs w:val="24"/>
        </w:rPr>
        <w:t xml:space="preserve">läbivaatamiseks ning vaie on jäetud rahuldamata. </w:t>
      </w:r>
    </w:p>
    <w:p w14:paraId="7FBEBE17" w14:textId="77777777" w:rsidR="00965822" w:rsidRPr="002347B9" w:rsidRDefault="00965822" w:rsidP="00965822">
      <w:pPr>
        <w:spacing w:after="0" w:line="240" w:lineRule="auto"/>
        <w:ind w:left="60"/>
        <w:jc w:val="both"/>
        <w:rPr>
          <w:rFonts w:ascii="Times New Roman" w:eastAsia="Times New Roman" w:hAnsi="Times New Roman" w:cs="Times New Roman"/>
          <w:sz w:val="24"/>
          <w:szCs w:val="24"/>
          <w:lang w:eastAsia="et-EE"/>
        </w:rPr>
      </w:pPr>
    </w:p>
    <w:p w14:paraId="538F7DE0" w14:textId="57A85798" w:rsidR="00965822" w:rsidRPr="002347B9" w:rsidRDefault="00965822" w:rsidP="00965822">
      <w:pPr>
        <w:spacing w:after="0" w:line="240" w:lineRule="auto"/>
        <w:ind w:left="60"/>
        <w:jc w:val="both"/>
        <w:rPr>
          <w:rFonts w:ascii="Times New Roman" w:hAnsi="Times New Roman" w:cs="Times New Roman"/>
          <w:color w:val="202020"/>
          <w:sz w:val="24"/>
          <w:szCs w:val="24"/>
          <w:shd w:val="clear" w:color="auto" w:fill="FFFFFF"/>
        </w:rPr>
      </w:pPr>
      <w:r w:rsidRPr="002347B9">
        <w:rPr>
          <w:rFonts w:ascii="Times New Roman" w:eastAsia="Times New Roman" w:hAnsi="Times New Roman" w:cs="Times New Roman"/>
          <w:sz w:val="24"/>
          <w:szCs w:val="24"/>
          <w:lang w:eastAsia="et-EE"/>
        </w:rPr>
        <w:t xml:space="preserve">(2) </w:t>
      </w:r>
      <w:commentRangeStart w:id="49"/>
      <w:r w:rsidRPr="002347B9">
        <w:rPr>
          <w:rFonts w:ascii="Times New Roman" w:eastAsia="Times New Roman" w:hAnsi="Times New Roman" w:cs="Times New Roman"/>
          <w:sz w:val="24"/>
          <w:szCs w:val="24"/>
          <w:lang w:eastAsia="et-EE"/>
        </w:rPr>
        <w:t>O</w:t>
      </w:r>
      <w:r w:rsidRPr="002347B9">
        <w:rPr>
          <w:rFonts w:ascii="Times New Roman" w:hAnsi="Times New Roman" w:cs="Times New Roman"/>
          <w:sz w:val="24"/>
          <w:szCs w:val="24"/>
        </w:rPr>
        <w:t>tsuse</w:t>
      </w:r>
      <w:r w:rsidRPr="002347B9">
        <w:rPr>
          <w:rFonts w:ascii="Times New Roman" w:eastAsia="Times New Roman" w:hAnsi="Times New Roman" w:cs="Times New Roman"/>
          <w:sz w:val="24"/>
          <w:szCs w:val="24"/>
          <w:lang w:eastAsia="et-EE"/>
        </w:rPr>
        <w:t xml:space="preserve"> ja </w:t>
      </w:r>
      <w:commentRangeEnd w:id="49"/>
      <w:r w:rsidR="00BD0638">
        <w:rPr>
          <w:rStyle w:val="Kommentaariviide"/>
        </w:rPr>
        <w:commentReference w:id="49"/>
      </w:r>
      <w:r w:rsidRPr="002347B9">
        <w:rPr>
          <w:rFonts w:ascii="Times New Roman" w:eastAsia="Times New Roman" w:hAnsi="Times New Roman" w:cs="Times New Roman"/>
          <w:sz w:val="24"/>
          <w:szCs w:val="24"/>
          <w:lang w:eastAsia="et-EE"/>
        </w:rPr>
        <w:t>vaideotsuse võib vaidlustada halduskohtus kümne päeva jooksul vaide rahuldamata jätmise otsuse teatavaks tegemise päevast arvates.</w:t>
      </w:r>
      <w:r w:rsidRPr="002347B9">
        <w:rPr>
          <w:rFonts w:ascii="Times New Roman" w:hAnsi="Times New Roman" w:cs="Times New Roman"/>
          <w:color w:val="202020"/>
          <w:sz w:val="24"/>
          <w:szCs w:val="24"/>
          <w:shd w:val="clear" w:color="auto" w:fill="FFFFFF"/>
        </w:rPr>
        <w:t xml:space="preserve"> </w:t>
      </w:r>
    </w:p>
    <w:p w14:paraId="42DCEE97" w14:textId="77777777" w:rsidR="00965822" w:rsidRPr="002347B9" w:rsidRDefault="00965822" w:rsidP="00965822">
      <w:pPr>
        <w:spacing w:after="0" w:line="240" w:lineRule="auto"/>
        <w:jc w:val="both"/>
        <w:rPr>
          <w:rFonts w:ascii="Times New Roman" w:eastAsia="Times New Roman" w:hAnsi="Times New Roman" w:cs="Times New Roman"/>
          <w:sz w:val="24"/>
          <w:szCs w:val="24"/>
          <w:lang w:eastAsia="et-EE"/>
        </w:rPr>
      </w:pPr>
    </w:p>
    <w:p w14:paraId="30B9E622" w14:textId="7E90B337" w:rsidR="00965822" w:rsidRPr="0033539E" w:rsidRDefault="00965822" w:rsidP="00965822">
      <w:pPr>
        <w:spacing w:after="0" w:line="240" w:lineRule="auto"/>
        <w:jc w:val="both"/>
        <w:outlineLvl w:val="2"/>
        <w:rPr>
          <w:rFonts w:ascii="Times New Roman" w:eastAsia="Times New Roman" w:hAnsi="Times New Roman" w:cs="Times New Roman"/>
          <w:b/>
          <w:sz w:val="24"/>
          <w:szCs w:val="24"/>
          <w:lang w:eastAsia="et-EE"/>
        </w:rPr>
      </w:pPr>
      <w:r w:rsidRPr="0033539E">
        <w:rPr>
          <w:rFonts w:ascii="Times New Roman" w:eastAsia="Times New Roman" w:hAnsi="Times New Roman" w:cs="Times New Roman"/>
          <w:b/>
          <w:sz w:val="24"/>
          <w:szCs w:val="24"/>
          <w:lang w:eastAsia="et-EE"/>
        </w:rPr>
        <w:t>§ 100</w:t>
      </w:r>
      <w:r w:rsidRPr="0033539E">
        <w:rPr>
          <w:rFonts w:ascii="Times New Roman" w:eastAsia="Times New Roman" w:hAnsi="Times New Roman" w:cs="Times New Roman"/>
          <w:b/>
          <w:sz w:val="24"/>
          <w:szCs w:val="24"/>
          <w:vertAlign w:val="superscript"/>
          <w:lang w:eastAsia="et-EE"/>
        </w:rPr>
        <w:t>21</w:t>
      </w:r>
      <w:r w:rsidRPr="0033539E">
        <w:rPr>
          <w:rFonts w:ascii="Times New Roman" w:eastAsia="Times New Roman" w:hAnsi="Times New Roman" w:cs="Times New Roman"/>
          <w:b/>
          <w:sz w:val="24"/>
          <w:szCs w:val="24"/>
          <w:lang w:eastAsia="et-EE"/>
        </w:rPr>
        <w:t xml:space="preserve">. Kaebuse esitanud välismaalase </w:t>
      </w:r>
      <w:r w:rsidR="005851B9">
        <w:rPr>
          <w:rFonts w:ascii="Times New Roman" w:eastAsia="Times New Roman" w:hAnsi="Times New Roman" w:cs="Times New Roman"/>
          <w:b/>
          <w:sz w:val="24"/>
          <w:szCs w:val="24"/>
          <w:lang w:eastAsia="et-EE"/>
        </w:rPr>
        <w:t>riigis viibimise õigus</w:t>
      </w:r>
    </w:p>
    <w:p w14:paraId="66BE6092" w14:textId="77777777" w:rsidR="00965822" w:rsidRPr="0033539E" w:rsidRDefault="00965822" w:rsidP="00965822">
      <w:pPr>
        <w:spacing w:after="0" w:line="240" w:lineRule="auto"/>
        <w:jc w:val="both"/>
        <w:rPr>
          <w:rFonts w:ascii="Times New Roman" w:eastAsia="Times New Roman" w:hAnsi="Times New Roman" w:cs="Times New Roman"/>
          <w:sz w:val="24"/>
          <w:szCs w:val="24"/>
          <w:lang w:eastAsia="et-EE"/>
        </w:rPr>
      </w:pPr>
    </w:p>
    <w:p w14:paraId="308BA00D" w14:textId="508335F8" w:rsidR="00965822" w:rsidRPr="0033539E" w:rsidRDefault="00CB47BE" w:rsidP="00965822">
      <w:pPr>
        <w:spacing w:after="0" w:line="240" w:lineRule="auto"/>
        <w:jc w:val="both"/>
        <w:rPr>
          <w:rFonts w:ascii="Times New Roman" w:eastAsia="Times New Roman" w:hAnsi="Times New Roman" w:cs="Times New Roman"/>
          <w:sz w:val="24"/>
          <w:szCs w:val="24"/>
          <w:lang w:eastAsia="et-EE"/>
        </w:rPr>
      </w:pPr>
      <w:ins w:id="50" w:author="Kärt Voor" w:date="2024-05-22T13:32:00Z">
        <w:r>
          <w:rPr>
            <w:rFonts w:ascii="Times New Roman" w:eastAsia="Times New Roman" w:hAnsi="Times New Roman" w:cs="Times New Roman"/>
            <w:sz w:val="24"/>
            <w:szCs w:val="24"/>
            <w:lang w:eastAsia="et-EE"/>
          </w:rPr>
          <w:t>Haldus</w:t>
        </w:r>
      </w:ins>
      <w:del w:id="51" w:author="Kärt Voor" w:date="2024-05-22T13:32:00Z">
        <w:r w:rsidR="00965822" w:rsidRPr="0033539E" w:rsidDel="00CB47BE">
          <w:rPr>
            <w:rFonts w:ascii="Times New Roman" w:eastAsia="Times New Roman" w:hAnsi="Times New Roman" w:cs="Times New Roman"/>
            <w:sz w:val="24"/>
            <w:szCs w:val="24"/>
            <w:lang w:eastAsia="et-EE"/>
          </w:rPr>
          <w:delText>K</w:delText>
        </w:r>
      </w:del>
      <w:r w:rsidR="00965822" w:rsidRPr="0033539E">
        <w:rPr>
          <w:rFonts w:ascii="Times New Roman" w:eastAsia="Times New Roman" w:hAnsi="Times New Roman" w:cs="Times New Roman"/>
          <w:sz w:val="24"/>
          <w:szCs w:val="24"/>
          <w:lang w:eastAsia="et-EE"/>
        </w:rPr>
        <w:t>ohtule kaebuse esitamine või kaebuse läbivaatamiseks kohtuistungi korraldamine ei ole aluseks välismaalase saabumiseks Schengeni konventsiooni liikmesriikide territooriumile, jätkuvaks viibimiseks sellel territooriumil ega lükka sellelt territooriumilt lahkumise kohustuse täitmist edasi.</w:t>
      </w:r>
      <w:r w:rsidR="00965822">
        <w:rPr>
          <w:rFonts w:ascii="Times New Roman" w:eastAsia="Times New Roman" w:hAnsi="Times New Roman" w:cs="Times New Roman"/>
          <w:sz w:val="24"/>
          <w:szCs w:val="24"/>
          <w:lang w:eastAsia="et-EE"/>
        </w:rPr>
        <w:t>“;</w:t>
      </w:r>
    </w:p>
    <w:p w14:paraId="2862AEBB" w14:textId="49254944" w:rsidR="00640400" w:rsidRPr="001F3FC8" w:rsidRDefault="00640400" w:rsidP="00481882">
      <w:pPr>
        <w:spacing w:after="0" w:line="240" w:lineRule="auto"/>
        <w:jc w:val="both"/>
        <w:rPr>
          <w:rFonts w:ascii="Times New Roman" w:eastAsia="Times New Roman" w:hAnsi="Times New Roman" w:cs="Times New Roman"/>
          <w:sz w:val="24"/>
          <w:szCs w:val="24"/>
          <w:lang w:eastAsia="et-EE"/>
        </w:rPr>
      </w:pPr>
    </w:p>
    <w:p w14:paraId="36788175" w14:textId="40531E21" w:rsidR="00640400" w:rsidRPr="001F3FC8" w:rsidRDefault="00AD420F" w:rsidP="00481882">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lang w:eastAsia="et-EE"/>
        </w:rPr>
        <w:t>2</w:t>
      </w:r>
      <w:r w:rsidR="00531053">
        <w:rPr>
          <w:rFonts w:ascii="Times New Roman" w:eastAsia="Times New Roman" w:hAnsi="Times New Roman" w:cs="Times New Roman"/>
          <w:b/>
          <w:bCs/>
          <w:sz w:val="24"/>
          <w:szCs w:val="24"/>
          <w:lang w:eastAsia="et-EE"/>
        </w:rPr>
        <w:t>4</w:t>
      </w:r>
      <w:r w:rsidR="00640400" w:rsidRPr="001F3FC8">
        <w:rPr>
          <w:rFonts w:ascii="Times New Roman" w:eastAsia="Times New Roman" w:hAnsi="Times New Roman" w:cs="Times New Roman"/>
          <w:b/>
          <w:bCs/>
          <w:sz w:val="24"/>
          <w:szCs w:val="24"/>
          <w:lang w:eastAsia="et-EE"/>
        </w:rPr>
        <w:t xml:space="preserve">) </w:t>
      </w:r>
      <w:r w:rsidR="00640400" w:rsidRPr="001F3FC8">
        <w:rPr>
          <w:rFonts w:ascii="Times New Roman" w:eastAsia="Times New Roman" w:hAnsi="Times New Roman" w:cs="Times New Roman"/>
          <w:sz w:val="24"/>
          <w:szCs w:val="24"/>
          <w:lang w:eastAsia="et-EE"/>
        </w:rPr>
        <w:t xml:space="preserve">seaduse 2. peatüki 2. jao 5. jaotise </w:t>
      </w:r>
      <w:r w:rsidR="0043024D" w:rsidRPr="001F3FC8">
        <w:rPr>
          <w:rFonts w:ascii="Times New Roman" w:eastAsia="Times New Roman" w:hAnsi="Times New Roman" w:cs="Times New Roman"/>
          <w:sz w:val="24"/>
          <w:szCs w:val="24"/>
          <w:lang w:eastAsia="et-EE"/>
        </w:rPr>
        <w:t>5</w:t>
      </w:r>
      <w:r w:rsidR="00640400" w:rsidRPr="001F3FC8">
        <w:rPr>
          <w:rFonts w:ascii="Times New Roman" w:eastAsia="Times New Roman" w:hAnsi="Times New Roman" w:cs="Times New Roman"/>
          <w:sz w:val="24"/>
          <w:szCs w:val="24"/>
          <w:lang w:eastAsia="et-EE"/>
        </w:rPr>
        <w:t>. alljaotis</w:t>
      </w:r>
      <w:r w:rsidR="0043024D" w:rsidRPr="001F3FC8">
        <w:rPr>
          <w:rFonts w:ascii="Times New Roman" w:eastAsia="Times New Roman" w:hAnsi="Times New Roman" w:cs="Times New Roman"/>
          <w:sz w:val="24"/>
          <w:szCs w:val="24"/>
          <w:lang w:eastAsia="et-EE"/>
        </w:rPr>
        <w:t xml:space="preserve"> tunnistatakse kehtetuks</w:t>
      </w:r>
      <w:r w:rsidR="00965822">
        <w:rPr>
          <w:rFonts w:ascii="Times New Roman" w:eastAsia="Times New Roman" w:hAnsi="Times New Roman" w:cs="Times New Roman"/>
          <w:sz w:val="24"/>
          <w:szCs w:val="24"/>
          <w:lang w:eastAsia="et-EE"/>
        </w:rPr>
        <w:t>.</w:t>
      </w:r>
    </w:p>
    <w:p w14:paraId="1AC1E05D" w14:textId="77777777" w:rsidR="005C0DFD" w:rsidRDefault="005C0DFD" w:rsidP="00AA1688">
      <w:pPr>
        <w:spacing w:after="0" w:line="240" w:lineRule="auto"/>
        <w:jc w:val="both"/>
        <w:rPr>
          <w:rFonts w:ascii="Times New Roman" w:eastAsia="Times New Roman" w:hAnsi="Times New Roman" w:cs="Times New Roman"/>
          <w:sz w:val="24"/>
          <w:szCs w:val="24"/>
          <w:lang w:eastAsia="et-EE"/>
        </w:rPr>
      </w:pPr>
    </w:p>
    <w:p w14:paraId="1D4A51DB" w14:textId="77777777" w:rsidR="00214CE8" w:rsidRPr="00D07657" w:rsidRDefault="00214CE8" w:rsidP="00214CE8">
      <w:pPr>
        <w:spacing w:after="0" w:line="240" w:lineRule="auto"/>
        <w:jc w:val="both"/>
        <w:rPr>
          <w:rFonts w:ascii="Times New Roman" w:hAnsi="Times New Roman" w:cs="Times New Roman"/>
          <w:b/>
          <w:bCs/>
          <w:sz w:val="24"/>
          <w:szCs w:val="24"/>
        </w:rPr>
      </w:pPr>
      <w:r w:rsidRPr="00D07657">
        <w:rPr>
          <w:rFonts w:ascii="Times New Roman" w:hAnsi="Times New Roman" w:cs="Times New Roman"/>
          <w:b/>
          <w:bCs/>
          <w:sz w:val="24"/>
          <w:szCs w:val="24"/>
        </w:rPr>
        <w:t xml:space="preserve">§ </w:t>
      </w:r>
      <w:r>
        <w:rPr>
          <w:rFonts w:ascii="Times New Roman" w:hAnsi="Times New Roman" w:cs="Times New Roman"/>
          <w:b/>
          <w:bCs/>
          <w:sz w:val="24"/>
          <w:szCs w:val="24"/>
        </w:rPr>
        <w:t>2</w:t>
      </w:r>
      <w:r w:rsidRPr="00D07657">
        <w:rPr>
          <w:rFonts w:ascii="Times New Roman" w:hAnsi="Times New Roman" w:cs="Times New Roman"/>
          <w:b/>
          <w:bCs/>
          <w:sz w:val="24"/>
          <w:szCs w:val="24"/>
        </w:rPr>
        <w:t>. Riigilõivuseaduse muutmine</w:t>
      </w:r>
    </w:p>
    <w:p w14:paraId="473311A7" w14:textId="77777777" w:rsidR="00214CE8" w:rsidRPr="00D07657" w:rsidRDefault="00214CE8" w:rsidP="00214CE8">
      <w:pPr>
        <w:spacing w:after="0" w:line="240" w:lineRule="auto"/>
        <w:jc w:val="both"/>
        <w:rPr>
          <w:rFonts w:ascii="Times New Roman" w:hAnsi="Times New Roman" w:cs="Times New Roman"/>
          <w:b/>
          <w:bCs/>
          <w:sz w:val="24"/>
          <w:szCs w:val="24"/>
        </w:rPr>
      </w:pPr>
    </w:p>
    <w:p w14:paraId="0D391E5F" w14:textId="77777777" w:rsidR="00214CE8" w:rsidRPr="00D07657" w:rsidRDefault="00214CE8" w:rsidP="00214CE8">
      <w:pPr>
        <w:spacing w:after="0" w:line="240" w:lineRule="auto"/>
        <w:jc w:val="both"/>
        <w:rPr>
          <w:rFonts w:ascii="Times New Roman" w:hAnsi="Times New Roman" w:cs="Times New Roman"/>
          <w:sz w:val="24"/>
          <w:szCs w:val="24"/>
        </w:rPr>
      </w:pPr>
      <w:r w:rsidRPr="00D07657">
        <w:rPr>
          <w:rFonts w:ascii="Times New Roman" w:hAnsi="Times New Roman" w:cs="Times New Roman"/>
          <w:sz w:val="24"/>
          <w:szCs w:val="24"/>
        </w:rPr>
        <w:t>Riigilõivuseaduses tehakse järgmised muudatused:</w:t>
      </w:r>
    </w:p>
    <w:p w14:paraId="634EC8CC" w14:textId="77777777" w:rsidR="00214CE8" w:rsidRPr="00D07657" w:rsidRDefault="00214CE8" w:rsidP="00214CE8">
      <w:pPr>
        <w:spacing w:after="0" w:line="240" w:lineRule="auto"/>
        <w:jc w:val="both"/>
        <w:rPr>
          <w:rFonts w:ascii="Times New Roman" w:hAnsi="Times New Roman" w:cs="Times New Roman"/>
          <w:sz w:val="24"/>
          <w:szCs w:val="24"/>
        </w:rPr>
      </w:pPr>
    </w:p>
    <w:p w14:paraId="1B25DCB2" w14:textId="573A159C" w:rsidR="00214CE8" w:rsidRPr="00D07657" w:rsidRDefault="007B4A4D" w:rsidP="00214CE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214CE8" w:rsidRPr="00D07657">
        <w:rPr>
          <w:rFonts w:ascii="Times New Roman" w:hAnsi="Times New Roman" w:cs="Times New Roman"/>
          <w:b/>
          <w:bCs/>
          <w:sz w:val="24"/>
          <w:szCs w:val="24"/>
        </w:rPr>
        <w:t xml:space="preserve">) </w:t>
      </w:r>
      <w:r w:rsidR="00214CE8" w:rsidRPr="00D07657">
        <w:rPr>
          <w:rFonts w:ascii="Times New Roman" w:hAnsi="Times New Roman" w:cs="Times New Roman"/>
          <w:sz w:val="24"/>
          <w:szCs w:val="24"/>
        </w:rPr>
        <w:t>paragrahvi 276 lõige 9 muudetakse ja sõnastatakse järgmiselt:</w:t>
      </w:r>
    </w:p>
    <w:p w14:paraId="169062C5" w14:textId="77777777" w:rsidR="00214CE8" w:rsidRPr="00D07657" w:rsidRDefault="00214CE8" w:rsidP="00214CE8">
      <w:pPr>
        <w:spacing w:after="0" w:line="240" w:lineRule="auto"/>
        <w:jc w:val="both"/>
        <w:rPr>
          <w:rFonts w:ascii="Times New Roman" w:hAnsi="Times New Roman" w:cs="Times New Roman"/>
          <w:sz w:val="24"/>
          <w:szCs w:val="24"/>
        </w:rPr>
      </w:pPr>
    </w:p>
    <w:p w14:paraId="3C29EBB2" w14:textId="77777777" w:rsidR="00214CE8" w:rsidRPr="00D07657" w:rsidRDefault="00214CE8" w:rsidP="00214CE8">
      <w:pPr>
        <w:spacing w:after="0" w:line="240" w:lineRule="auto"/>
        <w:jc w:val="both"/>
        <w:rPr>
          <w:rFonts w:ascii="Times New Roman" w:hAnsi="Times New Roman" w:cs="Times New Roman"/>
          <w:sz w:val="24"/>
          <w:szCs w:val="24"/>
        </w:rPr>
      </w:pPr>
      <w:r w:rsidRPr="00D07657">
        <w:rPr>
          <w:rFonts w:ascii="Times New Roman" w:hAnsi="Times New Roman" w:cs="Times New Roman"/>
          <w:sz w:val="24"/>
          <w:szCs w:val="24"/>
        </w:rPr>
        <w:t xml:space="preserve">„(9) Viisa andmisest keeldumise, viisa tühistamise, viisa kehtetuks tunnistamise, viibimisaja pikendamisest keeldumise ja viibimisaja ennetähtaegse lõpetamise otsuse </w:t>
      </w:r>
      <w:r w:rsidRPr="00B84FEC">
        <w:rPr>
          <w:rFonts w:ascii="Times New Roman" w:hAnsi="Times New Roman" w:cs="Times New Roman"/>
          <w:sz w:val="24"/>
          <w:szCs w:val="24"/>
        </w:rPr>
        <w:t>peale esitatud vaide läbivaatamise</w:t>
      </w:r>
      <w:r w:rsidRPr="00D07657">
        <w:rPr>
          <w:rFonts w:ascii="Times New Roman" w:hAnsi="Times New Roman" w:cs="Times New Roman"/>
          <w:sz w:val="24"/>
          <w:szCs w:val="24"/>
        </w:rPr>
        <w:t xml:space="preserve"> eest tasutakse riigilõivu 160 eurot.“;</w:t>
      </w:r>
    </w:p>
    <w:p w14:paraId="2F43D41F" w14:textId="77777777" w:rsidR="00214CE8" w:rsidRPr="00D07657" w:rsidRDefault="00214CE8" w:rsidP="00214CE8">
      <w:pPr>
        <w:spacing w:after="0" w:line="240" w:lineRule="auto"/>
        <w:jc w:val="both"/>
        <w:rPr>
          <w:rFonts w:ascii="Times New Roman" w:hAnsi="Times New Roman" w:cs="Times New Roman"/>
          <w:sz w:val="24"/>
          <w:szCs w:val="24"/>
        </w:rPr>
      </w:pPr>
    </w:p>
    <w:p w14:paraId="420B40D8" w14:textId="77777777" w:rsidR="00743D5B" w:rsidRDefault="007B4A4D" w:rsidP="00214CE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214CE8" w:rsidRPr="00D07657">
        <w:rPr>
          <w:rFonts w:ascii="Times New Roman" w:hAnsi="Times New Roman" w:cs="Times New Roman"/>
          <w:b/>
          <w:bCs/>
          <w:sz w:val="24"/>
          <w:szCs w:val="24"/>
        </w:rPr>
        <w:t xml:space="preserve">) </w:t>
      </w:r>
      <w:r w:rsidR="00214CE8" w:rsidRPr="00D07657">
        <w:rPr>
          <w:rFonts w:ascii="Times New Roman" w:hAnsi="Times New Roman" w:cs="Times New Roman"/>
          <w:sz w:val="24"/>
          <w:szCs w:val="24"/>
        </w:rPr>
        <w:t>paragrahvi 276 lõige 10 tunnistatakse kehtetuks</w:t>
      </w:r>
      <w:r w:rsidR="00743D5B">
        <w:rPr>
          <w:rFonts w:ascii="Times New Roman" w:hAnsi="Times New Roman" w:cs="Times New Roman"/>
          <w:sz w:val="24"/>
          <w:szCs w:val="24"/>
        </w:rPr>
        <w:t>;</w:t>
      </w:r>
    </w:p>
    <w:p w14:paraId="1A109EB1" w14:textId="77777777" w:rsidR="00743D5B" w:rsidRDefault="00743D5B" w:rsidP="00214CE8">
      <w:pPr>
        <w:spacing w:after="0" w:line="240" w:lineRule="auto"/>
        <w:jc w:val="both"/>
        <w:rPr>
          <w:rFonts w:ascii="Times New Roman" w:hAnsi="Times New Roman" w:cs="Times New Roman"/>
          <w:sz w:val="24"/>
          <w:szCs w:val="24"/>
        </w:rPr>
      </w:pPr>
    </w:p>
    <w:p w14:paraId="582A5227" w14:textId="3E73C9F6" w:rsidR="00743D5B" w:rsidRDefault="00743D5B" w:rsidP="00214CE8">
      <w:pPr>
        <w:spacing w:after="0" w:line="240" w:lineRule="auto"/>
        <w:jc w:val="both"/>
        <w:rPr>
          <w:rFonts w:ascii="Times New Roman" w:hAnsi="Times New Roman" w:cs="Times New Roman"/>
          <w:sz w:val="24"/>
          <w:szCs w:val="24"/>
        </w:rPr>
      </w:pPr>
      <w:r w:rsidRPr="00743D5B">
        <w:rPr>
          <w:rFonts w:ascii="Times New Roman" w:hAnsi="Times New Roman" w:cs="Times New Roman"/>
          <w:b/>
          <w:bCs/>
          <w:sz w:val="24"/>
          <w:szCs w:val="24"/>
        </w:rPr>
        <w:t>3)</w:t>
      </w:r>
      <w:r>
        <w:rPr>
          <w:rFonts w:ascii="Times New Roman" w:hAnsi="Times New Roman" w:cs="Times New Roman"/>
          <w:sz w:val="24"/>
          <w:szCs w:val="24"/>
        </w:rPr>
        <w:t xml:space="preserve"> seaduse 11. peatüki </w:t>
      </w:r>
      <w:r w:rsidRPr="00743D5B">
        <w:rPr>
          <w:rFonts w:ascii="Times New Roman" w:hAnsi="Times New Roman" w:cs="Times New Roman"/>
          <w:sz w:val="24"/>
          <w:szCs w:val="24"/>
        </w:rPr>
        <w:t xml:space="preserve">2. jao </w:t>
      </w:r>
      <w:commentRangeStart w:id="52"/>
      <w:ins w:id="53" w:author="Kärt Voor" w:date="2024-05-22T13:43:00Z">
        <w:r w:rsidR="008E118D">
          <w:rPr>
            <w:rFonts w:ascii="Times New Roman" w:hAnsi="Times New Roman" w:cs="Times New Roman"/>
            <w:sz w:val="24"/>
            <w:szCs w:val="24"/>
          </w:rPr>
          <w:t>4</w:t>
        </w:r>
      </w:ins>
      <w:del w:id="54" w:author="Kärt Voor" w:date="2024-05-22T13:43:00Z">
        <w:r w:rsidRPr="00743D5B" w:rsidDel="008E118D">
          <w:rPr>
            <w:rFonts w:ascii="Times New Roman" w:hAnsi="Times New Roman" w:cs="Times New Roman"/>
            <w:sz w:val="24"/>
            <w:szCs w:val="24"/>
          </w:rPr>
          <w:delText>5</w:delText>
        </w:r>
      </w:del>
      <w:commentRangeEnd w:id="52"/>
      <w:r w:rsidR="008E118D">
        <w:rPr>
          <w:rStyle w:val="Kommentaariviide"/>
        </w:rPr>
        <w:commentReference w:id="52"/>
      </w:r>
      <w:r w:rsidRPr="00743D5B">
        <w:rPr>
          <w:rFonts w:ascii="Times New Roman" w:hAnsi="Times New Roman" w:cs="Times New Roman"/>
          <w:sz w:val="24"/>
          <w:szCs w:val="24"/>
        </w:rPr>
        <w:t>. jaotis</w:t>
      </w:r>
      <w:r>
        <w:rPr>
          <w:rFonts w:ascii="Times New Roman" w:hAnsi="Times New Roman" w:cs="Times New Roman"/>
          <w:sz w:val="24"/>
          <w:szCs w:val="24"/>
        </w:rPr>
        <w:t xml:space="preserve">t </w:t>
      </w:r>
      <w:r w:rsidRPr="00743D5B">
        <w:rPr>
          <w:rFonts w:ascii="Times New Roman" w:hAnsi="Times New Roman" w:cs="Times New Roman"/>
          <w:sz w:val="24"/>
          <w:szCs w:val="24"/>
        </w:rPr>
        <w:t xml:space="preserve">täiendatakse </w:t>
      </w:r>
      <w:r>
        <w:rPr>
          <w:rFonts w:ascii="Times New Roman" w:hAnsi="Times New Roman" w:cs="Times New Roman"/>
          <w:sz w:val="24"/>
          <w:szCs w:val="24"/>
        </w:rPr>
        <w:t>§-ga 276</w:t>
      </w:r>
      <w:r>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5C6FD140" w14:textId="77777777" w:rsidR="00743D5B" w:rsidRDefault="00743D5B" w:rsidP="00214CE8">
      <w:pPr>
        <w:spacing w:after="0" w:line="240" w:lineRule="auto"/>
        <w:jc w:val="both"/>
        <w:rPr>
          <w:rFonts w:ascii="Times New Roman" w:hAnsi="Times New Roman" w:cs="Times New Roman"/>
          <w:sz w:val="24"/>
          <w:szCs w:val="24"/>
        </w:rPr>
      </w:pPr>
    </w:p>
    <w:p w14:paraId="63CCFC41" w14:textId="6FCA8098" w:rsidR="00743D5B" w:rsidRPr="00743D5B" w:rsidRDefault="00743D5B" w:rsidP="00214CE8">
      <w:pPr>
        <w:spacing w:after="0" w:line="240" w:lineRule="auto"/>
        <w:jc w:val="both"/>
        <w:rPr>
          <w:rFonts w:ascii="Times New Roman" w:hAnsi="Times New Roman" w:cs="Times New Roman"/>
          <w:b/>
          <w:bCs/>
          <w:sz w:val="24"/>
          <w:szCs w:val="24"/>
        </w:rPr>
      </w:pPr>
      <w:r w:rsidRPr="00BE5073">
        <w:rPr>
          <w:rFonts w:ascii="Times New Roman" w:hAnsi="Times New Roman" w:cs="Times New Roman"/>
          <w:sz w:val="24"/>
          <w:szCs w:val="24"/>
        </w:rPr>
        <w:t>„</w:t>
      </w:r>
      <w:r w:rsidRPr="00743D5B">
        <w:rPr>
          <w:rFonts w:ascii="Times New Roman" w:hAnsi="Times New Roman" w:cs="Times New Roman"/>
          <w:b/>
          <w:bCs/>
          <w:sz w:val="24"/>
          <w:szCs w:val="24"/>
        </w:rPr>
        <w:t>§ 276</w:t>
      </w:r>
      <w:r w:rsidRPr="00743D5B">
        <w:rPr>
          <w:rFonts w:ascii="Times New Roman" w:hAnsi="Times New Roman" w:cs="Times New Roman"/>
          <w:b/>
          <w:bCs/>
          <w:sz w:val="24"/>
          <w:szCs w:val="24"/>
          <w:vertAlign w:val="superscript"/>
        </w:rPr>
        <w:t>1</w:t>
      </w:r>
      <w:r w:rsidRPr="00743D5B">
        <w:rPr>
          <w:rFonts w:ascii="Times New Roman" w:hAnsi="Times New Roman" w:cs="Times New Roman"/>
          <w:b/>
          <w:bCs/>
          <w:sz w:val="24"/>
          <w:szCs w:val="24"/>
        </w:rPr>
        <w:t xml:space="preserve">. </w:t>
      </w:r>
      <w:r>
        <w:rPr>
          <w:rFonts w:ascii="Times New Roman" w:hAnsi="Times New Roman" w:cs="Times New Roman"/>
          <w:b/>
          <w:bCs/>
          <w:sz w:val="24"/>
          <w:szCs w:val="24"/>
        </w:rPr>
        <w:t>R</w:t>
      </w:r>
      <w:r w:rsidRPr="00743D5B">
        <w:rPr>
          <w:rFonts w:ascii="Times New Roman" w:hAnsi="Times New Roman" w:cs="Times New Roman"/>
          <w:b/>
          <w:bCs/>
          <w:sz w:val="24"/>
          <w:szCs w:val="24"/>
        </w:rPr>
        <w:t xml:space="preserve">eisiloa </w:t>
      </w:r>
      <w:r>
        <w:rPr>
          <w:rFonts w:ascii="Times New Roman" w:hAnsi="Times New Roman" w:cs="Times New Roman"/>
          <w:b/>
          <w:bCs/>
          <w:sz w:val="24"/>
          <w:szCs w:val="24"/>
        </w:rPr>
        <w:t>otsuse peale esitatud vaide</w:t>
      </w:r>
      <w:r w:rsidRPr="00743D5B">
        <w:rPr>
          <w:rFonts w:ascii="Times New Roman" w:hAnsi="Times New Roman" w:cs="Times New Roman"/>
          <w:b/>
          <w:bCs/>
          <w:sz w:val="24"/>
          <w:szCs w:val="24"/>
        </w:rPr>
        <w:t xml:space="preserve"> läbivaatamine</w:t>
      </w:r>
    </w:p>
    <w:p w14:paraId="03CEDE67" w14:textId="77777777" w:rsidR="00743D5B" w:rsidRDefault="00743D5B" w:rsidP="00214CE8">
      <w:pPr>
        <w:spacing w:after="0" w:line="240" w:lineRule="auto"/>
        <w:jc w:val="both"/>
        <w:rPr>
          <w:rFonts w:ascii="Times New Roman" w:hAnsi="Times New Roman" w:cs="Times New Roman"/>
          <w:sz w:val="24"/>
          <w:szCs w:val="24"/>
        </w:rPr>
      </w:pPr>
    </w:p>
    <w:p w14:paraId="582D758A" w14:textId="71087E9A" w:rsidR="00214CE8" w:rsidRPr="00D07657" w:rsidRDefault="00743D5B" w:rsidP="00214CE8">
      <w:pPr>
        <w:spacing w:after="0" w:line="240" w:lineRule="auto"/>
        <w:jc w:val="both"/>
        <w:rPr>
          <w:rFonts w:ascii="Times New Roman" w:hAnsi="Times New Roman" w:cs="Times New Roman"/>
          <w:sz w:val="24"/>
          <w:szCs w:val="24"/>
        </w:rPr>
      </w:pPr>
      <w:bookmarkStart w:id="55" w:name="_Hlk164773165"/>
      <w:r w:rsidRPr="00743D5B">
        <w:rPr>
          <w:rFonts w:ascii="Times New Roman" w:hAnsi="Times New Roman" w:cs="Times New Roman"/>
          <w:sz w:val="24"/>
          <w:szCs w:val="24"/>
        </w:rPr>
        <w:t xml:space="preserve">Reisiloa andmisest keeldumise, reisiloa tühistamise ja reisiloa kehtetuks tunnistamise otsuse </w:t>
      </w:r>
      <w:r w:rsidR="0049605A">
        <w:rPr>
          <w:rFonts w:ascii="Times New Roman" w:hAnsi="Times New Roman" w:cs="Times New Roman"/>
          <w:sz w:val="24"/>
          <w:szCs w:val="24"/>
        </w:rPr>
        <w:t xml:space="preserve">peale </w:t>
      </w:r>
      <w:r w:rsidRPr="00743D5B">
        <w:rPr>
          <w:rFonts w:ascii="Times New Roman" w:hAnsi="Times New Roman" w:cs="Times New Roman"/>
          <w:sz w:val="24"/>
          <w:szCs w:val="24"/>
        </w:rPr>
        <w:t xml:space="preserve">esitatud </w:t>
      </w:r>
      <w:r>
        <w:rPr>
          <w:rFonts w:ascii="Times New Roman" w:hAnsi="Times New Roman" w:cs="Times New Roman"/>
          <w:sz w:val="24"/>
          <w:szCs w:val="24"/>
        </w:rPr>
        <w:t>vaide</w:t>
      </w:r>
      <w:r w:rsidRPr="00743D5B">
        <w:rPr>
          <w:rFonts w:ascii="Times New Roman" w:hAnsi="Times New Roman" w:cs="Times New Roman"/>
          <w:sz w:val="24"/>
          <w:szCs w:val="24"/>
        </w:rPr>
        <w:t xml:space="preserve"> läbivaatamise eest</w:t>
      </w:r>
      <w:bookmarkEnd w:id="55"/>
      <w:r w:rsidRPr="00743D5B">
        <w:rPr>
          <w:rFonts w:ascii="Times New Roman" w:hAnsi="Times New Roman" w:cs="Times New Roman"/>
          <w:sz w:val="24"/>
          <w:szCs w:val="24"/>
        </w:rPr>
        <w:t xml:space="preserve"> tasutakse riigilõivu 20 eurot.</w:t>
      </w:r>
      <w:r>
        <w:rPr>
          <w:rFonts w:ascii="Times New Roman" w:hAnsi="Times New Roman" w:cs="Times New Roman"/>
          <w:sz w:val="24"/>
          <w:szCs w:val="24"/>
        </w:rPr>
        <w:t>“</w:t>
      </w:r>
      <w:r w:rsidR="00214CE8" w:rsidRPr="00D07657">
        <w:rPr>
          <w:rFonts w:ascii="Times New Roman" w:hAnsi="Times New Roman" w:cs="Times New Roman"/>
          <w:sz w:val="24"/>
          <w:szCs w:val="24"/>
        </w:rPr>
        <w:t>.</w:t>
      </w:r>
    </w:p>
    <w:p w14:paraId="3D90FDA0" w14:textId="77777777" w:rsidR="00456B6F" w:rsidRPr="00AB07DA" w:rsidRDefault="00456B6F" w:rsidP="009F046E">
      <w:pPr>
        <w:spacing w:after="0" w:line="240" w:lineRule="auto"/>
        <w:jc w:val="both"/>
        <w:rPr>
          <w:rFonts w:ascii="Times New Roman" w:hAnsi="Times New Roman" w:cs="Times New Roman"/>
          <w:sz w:val="24"/>
          <w:szCs w:val="24"/>
        </w:rPr>
      </w:pPr>
    </w:p>
    <w:p w14:paraId="1D224FF8" w14:textId="77777777" w:rsidR="00D60F9B" w:rsidRDefault="00D60F9B" w:rsidP="00D60F9B">
      <w:pPr>
        <w:spacing w:after="0" w:line="240" w:lineRule="auto"/>
        <w:jc w:val="both"/>
        <w:rPr>
          <w:rFonts w:ascii="Times New Roman" w:eastAsia="SimSun" w:hAnsi="Times New Roman" w:cs="Lucida Sans"/>
          <w:kern w:val="3"/>
          <w:sz w:val="24"/>
          <w:szCs w:val="24"/>
          <w:lang w:eastAsia="zh-CN" w:bidi="hi-IN"/>
        </w:rPr>
      </w:pPr>
    </w:p>
    <w:p w14:paraId="64CB0639" w14:textId="77777777" w:rsidR="00417655" w:rsidRDefault="00417655" w:rsidP="00D60F9B">
      <w:pPr>
        <w:spacing w:after="0" w:line="240" w:lineRule="auto"/>
        <w:jc w:val="both"/>
        <w:rPr>
          <w:rFonts w:ascii="Times New Roman" w:eastAsia="SimSun" w:hAnsi="Times New Roman" w:cs="Lucida Sans"/>
          <w:kern w:val="3"/>
          <w:sz w:val="24"/>
          <w:szCs w:val="24"/>
          <w:lang w:eastAsia="zh-CN" w:bidi="hi-IN"/>
        </w:rPr>
      </w:pPr>
    </w:p>
    <w:p w14:paraId="78447DE3" w14:textId="77777777" w:rsidR="00417655" w:rsidRPr="00417655" w:rsidRDefault="00417655" w:rsidP="00417655">
      <w:pPr>
        <w:suppressAutoHyphens/>
        <w:spacing w:after="0" w:line="240" w:lineRule="auto"/>
        <w:ind w:hanging="11"/>
        <w:jc w:val="both"/>
        <w:rPr>
          <w:rFonts w:ascii="Times New Roman" w:eastAsia="Times New Roman" w:hAnsi="Times New Roman" w:cs="Times New Roman"/>
          <w:color w:val="000000"/>
          <w:sz w:val="24"/>
          <w:szCs w:val="24"/>
          <w:lang w:eastAsia="et-EE"/>
        </w:rPr>
      </w:pPr>
      <w:r w:rsidRPr="00417655">
        <w:rPr>
          <w:rFonts w:ascii="Times New Roman" w:eastAsia="Times New Roman" w:hAnsi="Times New Roman" w:cs="Times New Roman"/>
          <w:color w:val="000000"/>
          <w:sz w:val="24"/>
          <w:szCs w:val="24"/>
          <w:lang w:eastAsia="et-EE"/>
        </w:rPr>
        <w:t>Lauri Hussar</w:t>
      </w:r>
    </w:p>
    <w:p w14:paraId="769E63D9" w14:textId="77777777" w:rsidR="00417655" w:rsidRPr="00417655" w:rsidRDefault="00417655" w:rsidP="00417655">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417655">
        <w:rPr>
          <w:rFonts w:ascii="Times New Roman" w:eastAsia="Arial Unicode MS" w:hAnsi="Times New Roman" w:cs="Times New Roman"/>
          <w:kern w:val="3"/>
          <w:sz w:val="24"/>
          <w:szCs w:val="24"/>
          <w:lang w:eastAsia="et-EE"/>
        </w:rPr>
        <w:t>Riigikogu esimees</w:t>
      </w:r>
    </w:p>
    <w:p w14:paraId="35697BBC" w14:textId="77777777" w:rsidR="00417655" w:rsidRPr="00417655" w:rsidRDefault="00417655" w:rsidP="00417655">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2ABCB789" w14:textId="65D1F652" w:rsidR="00417655" w:rsidRPr="00417655" w:rsidRDefault="00417655" w:rsidP="00417655">
      <w:pPr>
        <w:spacing w:after="0" w:line="240" w:lineRule="auto"/>
        <w:jc w:val="both"/>
        <w:rPr>
          <w:rFonts w:ascii="Times New Roman" w:eastAsia="Times New Roman" w:hAnsi="Times New Roman" w:cs="Times New Roman"/>
          <w:sz w:val="24"/>
          <w:szCs w:val="24"/>
        </w:rPr>
      </w:pPr>
      <w:r w:rsidRPr="00417655">
        <w:rPr>
          <w:rFonts w:ascii="Times New Roman" w:eastAsia="Times New Roman" w:hAnsi="Times New Roman" w:cs="Times New Roman"/>
          <w:sz w:val="24"/>
          <w:szCs w:val="24"/>
        </w:rPr>
        <w:t>Tallinn, ……………… 202</w:t>
      </w:r>
      <w:r>
        <w:rPr>
          <w:rFonts w:ascii="Times New Roman" w:eastAsia="Times New Roman" w:hAnsi="Times New Roman" w:cs="Times New Roman"/>
          <w:sz w:val="24"/>
          <w:szCs w:val="24"/>
        </w:rPr>
        <w:t>4</w:t>
      </w:r>
    </w:p>
    <w:p w14:paraId="24D9CD40" w14:textId="77777777" w:rsidR="00417655" w:rsidRPr="00417655" w:rsidRDefault="00417655" w:rsidP="00417655">
      <w:pPr>
        <w:spacing w:after="0" w:line="240" w:lineRule="auto"/>
        <w:jc w:val="both"/>
        <w:rPr>
          <w:rFonts w:ascii="Times New Roman" w:eastAsia="Calibri" w:hAnsi="Times New Roman" w:cs="Times New Roman"/>
        </w:rPr>
      </w:pPr>
    </w:p>
    <w:p w14:paraId="52A3D8DB" w14:textId="32998DFB" w:rsidR="00417655" w:rsidRPr="00417655" w:rsidRDefault="00417655" w:rsidP="00417655">
      <w:pPr>
        <w:widowControl w:val="0"/>
        <w:pBdr>
          <w:top w:val="single" w:sz="4" w:space="1" w:color="auto"/>
        </w:pBdr>
        <w:suppressAutoHyphens/>
        <w:autoSpaceDN w:val="0"/>
        <w:spacing w:after="0" w:line="240" w:lineRule="auto"/>
        <w:jc w:val="both"/>
        <w:rPr>
          <w:rFonts w:ascii="Times New Roman" w:eastAsia="Arial Unicode MS" w:hAnsi="Times New Roman" w:cs="Tahoma"/>
          <w:kern w:val="3"/>
          <w:sz w:val="24"/>
          <w:szCs w:val="24"/>
          <w:lang w:eastAsia="et-EE"/>
        </w:rPr>
      </w:pPr>
      <w:r w:rsidRPr="00417655">
        <w:rPr>
          <w:rFonts w:ascii="Times New Roman" w:eastAsia="Arial Unicode MS" w:hAnsi="Times New Roman" w:cs="Times New Roman"/>
          <w:kern w:val="3"/>
          <w:sz w:val="24"/>
          <w:szCs w:val="24"/>
          <w:lang w:eastAsia="et-EE"/>
        </w:rPr>
        <w:t>Algatab Vabariigi Valitsus ……………… 202</w:t>
      </w:r>
      <w:r>
        <w:rPr>
          <w:rFonts w:ascii="Times New Roman" w:eastAsia="Arial Unicode MS" w:hAnsi="Times New Roman" w:cs="Times New Roman"/>
          <w:kern w:val="3"/>
          <w:sz w:val="24"/>
          <w:szCs w:val="24"/>
          <w:lang w:eastAsia="et-EE"/>
        </w:rPr>
        <w:t>4</w:t>
      </w:r>
    </w:p>
    <w:p w14:paraId="5B401CE1" w14:textId="45A0C2F9" w:rsidR="007757C6" w:rsidRDefault="007757C6" w:rsidP="00EF06C6">
      <w:pPr>
        <w:spacing w:after="0" w:line="240" w:lineRule="auto"/>
        <w:rPr>
          <w:rFonts w:ascii="Times New Roman" w:eastAsia="Times New Roman" w:hAnsi="Times New Roman" w:cs="Times New Roman"/>
          <w:color w:val="000000"/>
          <w:sz w:val="24"/>
          <w:szCs w:val="24"/>
          <w:lang w:eastAsia="et-EE"/>
        </w:rPr>
      </w:pPr>
    </w:p>
    <w:p w14:paraId="43649F20" w14:textId="06397235" w:rsidR="007757C6" w:rsidRDefault="007757C6" w:rsidP="00EF06C6">
      <w:pPr>
        <w:spacing w:after="0" w:line="240" w:lineRule="auto"/>
        <w:rPr>
          <w:rFonts w:ascii="Times New Roman" w:eastAsia="Times New Roman" w:hAnsi="Times New Roman" w:cs="Times New Roman"/>
          <w:color w:val="000000"/>
          <w:sz w:val="24"/>
          <w:szCs w:val="24"/>
          <w:lang w:eastAsia="et-EE"/>
        </w:rPr>
      </w:pPr>
    </w:p>
    <w:sectPr w:rsidR="007757C6" w:rsidSect="00182916">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ärt Voor" w:date="2024-05-15T16:12:00Z" w:initials="KV">
    <w:p w14:paraId="66FDC1F0" w14:textId="77777777" w:rsidR="007C1C1F" w:rsidRDefault="006F76CE" w:rsidP="00FF5543">
      <w:pPr>
        <w:pStyle w:val="Kommentaaritekst"/>
      </w:pPr>
      <w:r>
        <w:rPr>
          <w:rStyle w:val="Kommentaariviide"/>
        </w:rPr>
        <w:annotationRef/>
      </w:r>
      <w:r w:rsidR="007C1C1F">
        <w:t xml:space="preserve">Kõnealune norm reguleerib viisa andmise vormistamist ja normi pealkirjast ei nähtu viisa andmise otsuse kehtivuse lõppemist.  Palume viisa andmise otsuse kehtivuse lõpetamise norm esitada eraldi paragrahvis </w:t>
      </w:r>
    </w:p>
  </w:comment>
  <w:comment w:id="1" w:author="Kärt Voor" w:date="2024-05-15T16:14:00Z" w:initials="KV">
    <w:p w14:paraId="295CB286" w14:textId="77777777" w:rsidR="007C1C1F" w:rsidRDefault="006F76CE" w:rsidP="009D5DDA">
      <w:pPr>
        <w:pStyle w:val="Kommentaaritekst"/>
      </w:pPr>
      <w:r>
        <w:rPr>
          <w:rStyle w:val="Kommentaariviide"/>
        </w:rPr>
        <w:annotationRef/>
      </w:r>
      <w:r w:rsidR="007C1C1F">
        <w:t>VMS § 99 reguleerib "viibimisaja pikendamise vormistamist", mitte "viibimisaja pikendamise otsuse kehtivuse lõppemist", seetõttu palume lisatav esitada eraldi paragrahvis.</w:t>
      </w:r>
    </w:p>
  </w:comment>
  <w:comment w:id="2" w:author="Kärt Voor" w:date="2024-05-15T16:16:00Z" w:initials="KV">
    <w:p w14:paraId="1D5F7ECF" w14:textId="41B04967" w:rsidR="006F76CE" w:rsidRDefault="006F76CE" w:rsidP="006C6F32">
      <w:pPr>
        <w:pStyle w:val="Kommentaaritekst"/>
      </w:pPr>
      <w:r>
        <w:rPr>
          <w:rStyle w:val="Kommentaariviide"/>
        </w:rPr>
        <w:annotationRef/>
      </w:r>
      <w:r>
        <w:t xml:space="preserve">VMS § 99 lg 3 sätestab, et </w:t>
      </w:r>
      <w:r>
        <w:rPr>
          <w:color w:val="202020"/>
          <w:highlight w:val="white"/>
        </w:rPr>
        <w:t>viibimisaja pikendamise vormistamiseks peab välismaalane või tema esindaja ilmuma isiklikult haldusorgani asukohta.</w:t>
      </w:r>
      <w:r>
        <w:t xml:space="preserve"> Ka lisatavast lg-st 4 peab nähtuma see, et norm kohaldub nii välismaalasele ja tema esindajale ning kohale tuleb ilmuda isiklikult. Palume normi täiendada.</w:t>
      </w:r>
    </w:p>
  </w:comment>
  <w:comment w:id="4" w:author="Kärt Voor" w:date="2024-05-15T16:17:00Z" w:initials="KV">
    <w:p w14:paraId="687720E5" w14:textId="77777777" w:rsidR="007376C4" w:rsidRDefault="007376C4" w:rsidP="00F944E0">
      <w:pPr>
        <w:pStyle w:val="Kommentaaritekst"/>
      </w:pPr>
      <w:r>
        <w:rPr>
          <w:rStyle w:val="Kommentaariviide"/>
        </w:rPr>
        <w:annotationRef/>
      </w:r>
      <w:r>
        <w:t>Kuivõrd selle normi lg-s 1 ei sisaldu "avaldus", siis peavad EN-st nähtuma lõiked, milles see sõna sisaldub.</w:t>
      </w:r>
    </w:p>
  </w:comment>
  <w:comment w:id="12" w:author="Kärt Voor" w:date="2024-05-17T11:33:00Z" w:initials="KV">
    <w:p w14:paraId="101F6B51" w14:textId="77777777" w:rsidR="008F781A" w:rsidRDefault="008F781A" w:rsidP="00C34518">
      <w:pPr>
        <w:pStyle w:val="Kommentaaritekst"/>
      </w:pPr>
      <w:r>
        <w:rPr>
          <w:rStyle w:val="Kommentaariviide"/>
        </w:rPr>
        <w:annotationRef/>
      </w:r>
      <w:r>
        <w:t>Kui sisuliselt on õige "viisa andmise taotlus", siis palume EN täiendada.</w:t>
      </w:r>
    </w:p>
  </w:comment>
  <w:comment w:id="14" w:author="Kärt Voor" w:date="2024-05-17T11:55:00Z" w:initials="KV">
    <w:p w14:paraId="584E704D" w14:textId="77777777" w:rsidR="00D56EF5" w:rsidRDefault="00D56EF5" w:rsidP="007600BB">
      <w:pPr>
        <w:pStyle w:val="Kommentaaritekst"/>
      </w:pPr>
      <w:r>
        <w:rPr>
          <w:rStyle w:val="Kommentaariviide"/>
        </w:rPr>
        <w:annotationRef/>
      </w:r>
      <w:r>
        <w:t>Kuivõrd nimetatud andmed ja dokumendid on loetletud VMS § 191 lg 2 punkti 9 alusel kehtestatud määruses, siis palume esitada viide kõnealusele määrusele, et oleks selge, kus sisalduvad nõutud andmed ja dokumendid.</w:t>
      </w:r>
    </w:p>
  </w:comment>
  <w:comment w:id="13" w:author="Kärt Voor" w:date="2024-05-17T11:50:00Z" w:initials="KV">
    <w:p w14:paraId="2B8E28F5" w14:textId="28B31795" w:rsidR="00D56EF5" w:rsidRDefault="00D56EF5" w:rsidP="00853E24">
      <w:pPr>
        <w:pStyle w:val="Kommentaaritekst"/>
      </w:pPr>
      <w:r>
        <w:rPr>
          <w:rStyle w:val="Kommentaariviide"/>
        </w:rPr>
        <w:annotationRef/>
      </w:r>
      <w:r>
        <w:t>Kuivõrd VMS § 100(3) erinevaid muudatusi esitatakse kolmes muutmispunktis, siis teeme normi ökonoomiast tulenevalt, et vähendada muutva seaduse mahtu, ettepaneku sõnastada kõnealune norm tervikuna ühes muutmispunktis.</w:t>
      </w:r>
    </w:p>
  </w:comment>
  <w:comment w:id="16" w:author="Kärt Voor" w:date="2024-05-17T12:03:00Z" w:initials="KV">
    <w:p w14:paraId="48A5FA97" w14:textId="77777777" w:rsidR="00386DCE" w:rsidRDefault="00386DCE" w:rsidP="003815D9">
      <w:pPr>
        <w:pStyle w:val="Kommentaaritekst"/>
      </w:pPr>
      <w:r>
        <w:rPr>
          <w:rStyle w:val="Kommentaariviide"/>
        </w:rPr>
        <w:annotationRef/>
      </w:r>
      <w:r>
        <w:t>Pikk kriips.</w:t>
      </w:r>
    </w:p>
  </w:comment>
  <w:comment w:id="27" w:author="Kärt Voor" w:date="2024-05-17T12:04:00Z" w:initials="KV">
    <w:p w14:paraId="66F4CE90" w14:textId="4096B84D" w:rsidR="00386DCE" w:rsidRDefault="00386DCE" w:rsidP="00683A5C">
      <w:pPr>
        <w:pStyle w:val="Kommentaaritekst"/>
      </w:pPr>
      <w:r>
        <w:rPr>
          <w:rStyle w:val="Kommentaariviide"/>
        </w:rPr>
        <w:annotationRef/>
      </w:r>
      <w:r>
        <w:t>Pikk kriips.</w:t>
      </w:r>
    </w:p>
  </w:comment>
  <w:comment w:id="38" w:author="Kärt Voor" w:date="2024-05-20T15:22:00Z" w:initials="KV">
    <w:p w14:paraId="6BFA9D72" w14:textId="77777777" w:rsidR="0056479E" w:rsidRDefault="0056479E" w:rsidP="008E5890">
      <w:pPr>
        <w:pStyle w:val="Kommentaaritekst"/>
      </w:pPr>
      <w:r>
        <w:rPr>
          <w:rStyle w:val="Kommentaariviide"/>
        </w:rPr>
        <w:annotationRef/>
      </w:r>
      <w:r>
        <w:t>Kui see norm peaks kohalduma ka välismaalase esindajale, siis palume EN täiendada.</w:t>
      </w:r>
    </w:p>
  </w:comment>
  <w:comment w:id="39" w:author="Kärt Voor" w:date="2024-05-20T15:12:00Z" w:initials="KV">
    <w:p w14:paraId="464D971C" w14:textId="77777777" w:rsidR="002F76FD" w:rsidRDefault="00392C68" w:rsidP="00561B21">
      <w:pPr>
        <w:pStyle w:val="Kommentaaritekst"/>
      </w:pPr>
      <w:r>
        <w:rPr>
          <w:rStyle w:val="Kommentaariviide"/>
        </w:rPr>
        <w:annotationRef/>
      </w:r>
      <w:r w:rsidR="002F76FD">
        <w:t>Ei ole selge,  mis õiguslik sisu ja tagajärg on "viisataotluse toimiku sulgemisel". SK-s selgitatakse järgmist: "Selleks, et haldusorgan ei peaks teadmata aja säilitama kehtivaid haldusakte, on mõistlik sätestada tähtaeg, peale mida muutub vaideotsus kehtetuks." Kui  eesmärk on sätestada, et vaideotsuse kehtivus lõpeb, kui isik on tegevusetu ja ei lähe viisakleebist vormistama, siis peab see ka normist lähtuma. Palume EN muuta.</w:t>
      </w:r>
    </w:p>
  </w:comment>
  <w:comment w:id="23" w:author="Kärt Voor" w:date="2024-05-20T10:49:00Z" w:initials="KV">
    <w:p w14:paraId="30778423" w14:textId="472B16EB" w:rsidR="0080526F" w:rsidRDefault="0080526F" w:rsidP="00C23E56">
      <w:pPr>
        <w:pStyle w:val="Kommentaaritekst"/>
      </w:pPr>
      <w:r>
        <w:rPr>
          <w:rStyle w:val="Kommentaariviide"/>
        </w:rPr>
        <w:annotationRef/>
      </w:r>
      <w:r>
        <w:t>Kuivõrd VMS § 100(3) erinevaid muudatusi esitatakse viies muutmispunktis, siis teeme normi ökonoomiast tulenevalt, et vähendada muutva seaduse mahtu, ettepaneku sõnastada kõnealune norm tervikuna ühes muutmispunktis.</w:t>
      </w:r>
    </w:p>
  </w:comment>
  <w:comment w:id="42" w:author="Kärt Voor" w:date="2024-05-22T13:01:00Z" w:initials="KV">
    <w:p w14:paraId="6389B4C5" w14:textId="77777777" w:rsidR="00F1448E" w:rsidRDefault="00F1448E" w:rsidP="00884FCD">
      <w:pPr>
        <w:pStyle w:val="Kommentaaritekst"/>
      </w:pPr>
      <w:r>
        <w:rPr>
          <w:rStyle w:val="Kommentaariviide"/>
        </w:rPr>
        <w:annotationRef/>
      </w:r>
      <w:r>
        <w:t>Kui selleks "muuks isikuks" saab olla ainult välismaalase esindaja (vt palun muutmispunkti 22), siis palume EN muuta ja "muu isiku" asemel märkida "esindaja".</w:t>
      </w:r>
    </w:p>
  </w:comment>
  <w:comment w:id="47" w:author="Kärt Voor" w:date="2024-05-22T13:35:00Z" w:initials="KV">
    <w:p w14:paraId="620B7C74" w14:textId="77777777" w:rsidR="00DE7986" w:rsidRDefault="00CB47BE" w:rsidP="002F39AC">
      <w:pPr>
        <w:pStyle w:val="Kommentaaritekst"/>
      </w:pPr>
      <w:r>
        <w:rPr>
          <w:rStyle w:val="Kommentaariviide"/>
        </w:rPr>
        <w:annotationRef/>
      </w:r>
      <w:r w:rsidR="00DE7986">
        <w:t xml:space="preserve">Palume esitada see muutmispunkt pärast muutmispunkti (p 24), millega tunnistatakse 5. alljaotis kehtetuks. </w:t>
      </w:r>
    </w:p>
  </w:comment>
  <w:comment w:id="49" w:author="Kärt Voor" w:date="2024-05-22T13:22:00Z" w:initials="KV">
    <w:p w14:paraId="79B7B3C1" w14:textId="0139BCFA" w:rsidR="00BD0638" w:rsidRDefault="00BD0638" w:rsidP="00681020">
      <w:pPr>
        <w:pStyle w:val="Kommentaaritekst"/>
      </w:pPr>
      <w:r>
        <w:rPr>
          <w:rStyle w:val="Kommentaariviide"/>
        </w:rPr>
        <w:annotationRef/>
      </w:r>
      <w:r>
        <w:t>Kuivõrd otsuse peale on võimalik esitada vaie haldusorganile ja selle vaide esitamise tulemusena tehtud otsuse peale on võimalik esitada halduskohtusse kaebus, siis jääb ebaselgeks, miks on normis ka "otsus". Palume seda selgitada või see sõna normist välja jätta.</w:t>
      </w:r>
    </w:p>
  </w:comment>
  <w:comment w:id="52" w:author="Kärt Voor" w:date="2024-05-22T13:45:00Z" w:initials="KV">
    <w:p w14:paraId="05DF7E53" w14:textId="77777777" w:rsidR="008E118D" w:rsidRDefault="008E118D" w:rsidP="003D2D49">
      <w:pPr>
        <w:pStyle w:val="Kommentaaritekst"/>
      </w:pPr>
      <w:r>
        <w:rPr>
          <w:rStyle w:val="Kommentaariviide"/>
        </w:rPr>
        <w:annotationRef/>
      </w:r>
      <w:r>
        <w:t xml:space="preserve">RLS 11. ptk 2. jaos on 4 jaotist.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FDC1F0" w15:done="0"/>
  <w15:commentEx w15:paraId="295CB286" w15:done="0"/>
  <w15:commentEx w15:paraId="1D5F7ECF" w15:done="0"/>
  <w15:commentEx w15:paraId="687720E5" w15:done="0"/>
  <w15:commentEx w15:paraId="101F6B51" w15:done="0"/>
  <w15:commentEx w15:paraId="584E704D" w15:done="0"/>
  <w15:commentEx w15:paraId="2B8E28F5" w15:done="0"/>
  <w15:commentEx w15:paraId="48A5FA97" w15:done="0"/>
  <w15:commentEx w15:paraId="66F4CE90" w15:done="0"/>
  <w15:commentEx w15:paraId="6BFA9D72" w15:done="0"/>
  <w15:commentEx w15:paraId="464D971C" w15:done="0"/>
  <w15:commentEx w15:paraId="30778423" w15:done="0"/>
  <w15:commentEx w15:paraId="6389B4C5" w15:done="0"/>
  <w15:commentEx w15:paraId="620B7C74" w15:done="0"/>
  <w15:commentEx w15:paraId="79B7B3C1" w15:done="0"/>
  <w15:commentEx w15:paraId="05DF7E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D51" w16cex:dateUtc="2024-05-15T13:12:00Z"/>
  <w16cex:commentExtensible w16cex:durableId="29EF5DE2" w16cex:dateUtc="2024-05-15T13:14:00Z"/>
  <w16cex:commentExtensible w16cex:durableId="29EF5E45" w16cex:dateUtc="2024-05-15T13:16:00Z"/>
  <w16cex:commentExtensible w16cex:durableId="29EF5EB5" w16cex:dateUtc="2024-05-15T13:17:00Z"/>
  <w16cex:commentExtensible w16cex:durableId="29F1BF1C" w16cex:dateUtc="2024-05-17T08:33:00Z"/>
  <w16cex:commentExtensible w16cex:durableId="29F1C43B" w16cex:dateUtc="2024-05-17T08:55:00Z"/>
  <w16cex:commentExtensible w16cex:durableId="29F1C302" w16cex:dateUtc="2024-05-17T08:50:00Z"/>
  <w16cex:commentExtensible w16cex:durableId="29F1C62A" w16cex:dateUtc="2024-05-17T09:03:00Z"/>
  <w16cex:commentExtensible w16cex:durableId="29F1C63A" w16cex:dateUtc="2024-05-17T09:04:00Z"/>
  <w16cex:commentExtensible w16cex:durableId="29F5E94A" w16cex:dateUtc="2024-05-20T12:22:00Z"/>
  <w16cex:commentExtensible w16cex:durableId="29F5E6DE" w16cex:dateUtc="2024-05-20T12:12:00Z"/>
  <w16cex:commentExtensible w16cex:durableId="29F5A935" w16cex:dateUtc="2024-05-20T07:49:00Z"/>
  <w16cex:commentExtensible w16cex:durableId="29F86B2B" w16cex:dateUtc="2024-05-22T10:01:00Z"/>
  <w16cex:commentExtensible w16cex:durableId="29F87309" w16cex:dateUtc="2024-05-22T10:35:00Z"/>
  <w16cex:commentExtensible w16cex:durableId="29F86FF8" w16cex:dateUtc="2024-05-22T10:22:00Z"/>
  <w16cex:commentExtensible w16cex:durableId="29F8756A" w16cex:dateUtc="2024-05-22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FDC1F0" w16cid:durableId="29EF5D51"/>
  <w16cid:commentId w16cid:paraId="295CB286" w16cid:durableId="29EF5DE2"/>
  <w16cid:commentId w16cid:paraId="1D5F7ECF" w16cid:durableId="29EF5E45"/>
  <w16cid:commentId w16cid:paraId="687720E5" w16cid:durableId="29EF5EB5"/>
  <w16cid:commentId w16cid:paraId="101F6B51" w16cid:durableId="29F1BF1C"/>
  <w16cid:commentId w16cid:paraId="584E704D" w16cid:durableId="29F1C43B"/>
  <w16cid:commentId w16cid:paraId="2B8E28F5" w16cid:durableId="29F1C302"/>
  <w16cid:commentId w16cid:paraId="48A5FA97" w16cid:durableId="29F1C62A"/>
  <w16cid:commentId w16cid:paraId="66F4CE90" w16cid:durableId="29F1C63A"/>
  <w16cid:commentId w16cid:paraId="6BFA9D72" w16cid:durableId="29F5E94A"/>
  <w16cid:commentId w16cid:paraId="464D971C" w16cid:durableId="29F5E6DE"/>
  <w16cid:commentId w16cid:paraId="30778423" w16cid:durableId="29F5A935"/>
  <w16cid:commentId w16cid:paraId="6389B4C5" w16cid:durableId="29F86B2B"/>
  <w16cid:commentId w16cid:paraId="620B7C74" w16cid:durableId="29F87309"/>
  <w16cid:commentId w16cid:paraId="79B7B3C1" w16cid:durableId="29F86FF8"/>
  <w16cid:commentId w16cid:paraId="05DF7E53" w16cid:durableId="29F875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B1A4F" w14:textId="77777777" w:rsidR="00182916" w:rsidRDefault="00182916" w:rsidP="00824AE9">
      <w:pPr>
        <w:spacing w:after="0" w:line="240" w:lineRule="auto"/>
      </w:pPr>
      <w:r>
        <w:separator/>
      </w:r>
    </w:p>
  </w:endnote>
  <w:endnote w:type="continuationSeparator" w:id="0">
    <w:p w14:paraId="162945D7" w14:textId="77777777" w:rsidR="00182916" w:rsidRDefault="00182916" w:rsidP="00824AE9">
      <w:pPr>
        <w:spacing w:after="0" w:line="240" w:lineRule="auto"/>
      </w:pPr>
      <w:r>
        <w:continuationSeparator/>
      </w:r>
    </w:p>
  </w:endnote>
  <w:endnote w:type="continuationNotice" w:id="1">
    <w:p w14:paraId="7F07CDCA" w14:textId="77777777" w:rsidR="00182916" w:rsidRDefault="001829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5248575"/>
      <w:docPartObj>
        <w:docPartGallery w:val="Page Numbers (Bottom of Page)"/>
        <w:docPartUnique/>
      </w:docPartObj>
    </w:sdtPr>
    <w:sdtEndPr/>
    <w:sdtContent>
      <w:p w14:paraId="309C7476" w14:textId="22E25A63" w:rsidR="001D6A5E" w:rsidRDefault="001D6A5E">
        <w:pPr>
          <w:pStyle w:val="Jalus"/>
          <w:jc w:val="center"/>
        </w:pPr>
        <w:r w:rsidRPr="001D6A5E">
          <w:rPr>
            <w:rFonts w:ascii="Times New Roman" w:hAnsi="Times New Roman" w:cs="Times New Roman"/>
            <w:sz w:val="24"/>
            <w:szCs w:val="24"/>
          </w:rPr>
          <w:fldChar w:fldCharType="begin"/>
        </w:r>
        <w:r w:rsidRPr="001D6A5E">
          <w:rPr>
            <w:rFonts w:ascii="Times New Roman" w:hAnsi="Times New Roman" w:cs="Times New Roman"/>
            <w:sz w:val="24"/>
            <w:szCs w:val="24"/>
          </w:rPr>
          <w:instrText>PAGE   \* MERGEFORMAT</w:instrText>
        </w:r>
        <w:r w:rsidRPr="001D6A5E">
          <w:rPr>
            <w:rFonts w:ascii="Times New Roman" w:hAnsi="Times New Roman" w:cs="Times New Roman"/>
            <w:sz w:val="24"/>
            <w:szCs w:val="24"/>
          </w:rPr>
          <w:fldChar w:fldCharType="separate"/>
        </w:r>
        <w:r w:rsidR="00515C71">
          <w:rPr>
            <w:rFonts w:ascii="Times New Roman" w:hAnsi="Times New Roman" w:cs="Times New Roman"/>
            <w:noProof/>
            <w:sz w:val="24"/>
            <w:szCs w:val="24"/>
          </w:rPr>
          <w:t>1</w:t>
        </w:r>
        <w:r w:rsidRPr="001D6A5E">
          <w:rPr>
            <w:rFonts w:ascii="Times New Roman" w:hAnsi="Times New Roman" w:cs="Times New Roman"/>
            <w:sz w:val="24"/>
            <w:szCs w:val="24"/>
          </w:rPr>
          <w:fldChar w:fldCharType="end"/>
        </w:r>
      </w:p>
    </w:sdtContent>
  </w:sdt>
  <w:p w14:paraId="0B37FCFC" w14:textId="10BF860C" w:rsidR="00824AE9" w:rsidRPr="00BA565C" w:rsidRDefault="001D6A5E" w:rsidP="001D6A5E">
    <w:pPr>
      <w:pStyle w:val="Jalus"/>
      <w:tabs>
        <w:tab w:val="clear" w:pos="9072"/>
      </w:tabs>
      <w:rPr>
        <w:rFonts w:ascii="Times New Roman" w:hAnsi="Times New Roman" w:cs="Times New Roman"/>
      </w:rPr>
    </w:pPr>
    <w:r>
      <w:rPr>
        <w:rFonts w:ascii="Times New Roman" w:hAnsi="Times New Roman" w:cs="Times New Roman"/>
      </w:rPr>
      <w:tab/>
    </w:r>
    <w:r>
      <w:rPr>
        <w:rFonts w:ascii="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BBA51" w14:textId="77777777" w:rsidR="00182916" w:rsidRDefault="00182916" w:rsidP="00824AE9">
      <w:pPr>
        <w:spacing w:after="0" w:line="240" w:lineRule="auto"/>
      </w:pPr>
      <w:r>
        <w:separator/>
      </w:r>
    </w:p>
  </w:footnote>
  <w:footnote w:type="continuationSeparator" w:id="0">
    <w:p w14:paraId="3DE7241A" w14:textId="77777777" w:rsidR="00182916" w:rsidRDefault="00182916" w:rsidP="00824AE9">
      <w:pPr>
        <w:spacing w:after="0" w:line="240" w:lineRule="auto"/>
      </w:pPr>
      <w:r>
        <w:continuationSeparator/>
      </w:r>
    </w:p>
  </w:footnote>
  <w:footnote w:type="continuationNotice" w:id="1">
    <w:p w14:paraId="08EF8530" w14:textId="77777777" w:rsidR="00182916" w:rsidRDefault="0018291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40C28D"/>
    <w:multiLevelType w:val="hybridMultilevel"/>
    <w:tmpl w:val="48D3CA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9495E"/>
    <w:multiLevelType w:val="multilevel"/>
    <w:tmpl w:val="FDFE9C70"/>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AE5288"/>
    <w:multiLevelType w:val="hybridMultilevel"/>
    <w:tmpl w:val="D1A4FA86"/>
    <w:lvl w:ilvl="0" w:tplc="B1886568">
      <w:start w:val="2"/>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156D1C2D"/>
    <w:multiLevelType w:val="hybridMultilevel"/>
    <w:tmpl w:val="42FE9042"/>
    <w:lvl w:ilvl="0" w:tplc="989AE304">
      <w:start w:val="1"/>
      <w:numFmt w:val="bullet"/>
      <w:lvlText w:val=""/>
      <w:lvlJc w:val="left"/>
      <w:pPr>
        <w:ind w:left="1440" w:hanging="360"/>
      </w:pPr>
      <w:rPr>
        <w:rFonts w:ascii="Symbol" w:hAnsi="Symbol"/>
      </w:rPr>
    </w:lvl>
    <w:lvl w:ilvl="1" w:tplc="CD2229C4">
      <w:start w:val="1"/>
      <w:numFmt w:val="bullet"/>
      <w:lvlText w:val=""/>
      <w:lvlJc w:val="left"/>
      <w:pPr>
        <w:ind w:left="1440" w:hanging="360"/>
      </w:pPr>
      <w:rPr>
        <w:rFonts w:ascii="Symbol" w:hAnsi="Symbol"/>
      </w:rPr>
    </w:lvl>
    <w:lvl w:ilvl="2" w:tplc="B636AC2A">
      <w:start w:val="1"/>
      <w:numFmt w:val="bullet"/>
      <w:lvlText w:val=""/>
      <w:lvlJc w:val="left"/>
      <w:pPr>
        <w:ind w:left="1440" w:hanging="360"/>
      </w:pPr>
      <w:rPr>
        <w:rFonts w:ascii="Symbol" w:hAnsi="Symbol"/>
      </w:rPr>
    </w:lvl>
    <w:lvl w:ilvl="3" w:tplc="6562D31A">
      <w:start w:val="1"/>
      <w:numFmt w:val="bullet"/>
      <w:lvlText w:val=""/>
      <w:lvlJc w:val="left"/>
      <w:pPr>
        <w:ind w:left="1440" w:hanging="360"/>
      </w:pPr>
      <w:rPr>
        <w:rFonts w:ascii="Symbol" w:hAnsi="Symbol"/>
      </w:rPr>
    </w:lvl>
    <w:lvl w:ilvl="4" w:tplc="35BCBE62">
      <w:start w:val="1"/>
      <w:numFmt w:val="bullet"/>
      <w:lvlText w:val=""/>
      <w:lvlJc w:val="left"/>
      <w:pPr>
        <w:ind w:left="1440" w:hanging="360"/>
      </w:pPr>
      <w:rPr>
        <w:rFonts w:ascii="Symbol" w:hAnsi="Symbol"/>
      </w:rPr>
    </w:lvl>
    <w:lvl w:ilvl="5" w:tplc="630E99D0">
      <w:start w:val="1"/>
      <w:numFmt w:val="bullet"/>
      <w:lvlText w:val=""/>
      <w:lvlJc w:val="left"/>
      <w:pPr>
        <w:ind w:left="1440" w:hanging="360"/>
      </w:pPr>
      <w:rPr>
        <w:rFonts w:ascii="Symbol" w:hAnsi="Symbol"/>
      </w:rPr>
    </w:lvl>
    <w:lvl w:ilvl="6" w:tplc="49387BA4">
      <w:start w:val="1"/>
      <w:numFmt w:val="bullet"/>
      <w:lvlText w:val=""/>
      <w:lvlJc w:val="left"/>
      <w:pPr>
        <w:ind w:left="1440" w:hanging="360"/>
      </w:pPr>
      <w:rPr>
        <w:rFonts w:ascii="Symbol" w:hAnsi="Symbol"/>
      </w:rPr>
    </w:lvl>
    <w:lvl w:ilvl="7" w:tplc="CADC066E">
      <w:start w:val="1"/>
      <w:numFmt w:val="bullet"/>
      <w:lvlText w:val=""/>
      <w:lvlJc w:val="left"/>
      <w:pPr>
        <w:ind w:left="1440" w:hanging="360"/>
      </w:pPr>
      <w:rPr>
        <w:rFonts w:ascii="Symbol" w:hAnsi="Symbol"/>
      </w:rPr>
    </w:lvl>
    <w:lvl w:ilvl="8" w:tplc="E62825A6">
      <w:start w:val="1"/>
      <w:numFmt w:val="bullet"/>
      <w:lvlText w:val=""/>
      <w:lvlJc w:val="left"/>
      <w:pPr>
        <w:ind w:left="1440" w:hanging="360"/>
      </w:pPr>
      <w:rPr>
        <w:rFonts w:ascii="Symbol" w:hAnsi="Symbol"/>
      </w:rPr>
    </w:lvl>
  </w:abstractNum>
  <w:abstractNum w:abstractNumId="4" w15:restartNumberingAfterBreak="0">
    <w:nsid w:val="255567D4"/>
    <w:multiLevelType w:val="hybridMultilevel"/>
    <w:tmpl w:val="4ECA1808"/>
    <w:lvl w:ilvl="0" w:tplc="1B1C5FCA">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BD5329A"/>
    <w:multiLevelType w:val="hybridMultilevel"/>
    <w:tmpl w:val="AE349E76"/>
    <w:lvl w:ilvl="0" w:tplc="006A6448">
      <w:start w:val="4"/>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309D2E9F"/>
    <w:multiLevelType w:val="hybridMultilevel"/>
    <w:tmpl w:val="6BF28708"/>
    <w:lvl w:ilvl="0" w:tplc="C47661B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8E56B39"/>
    <w:multiLevelType w:val="hybridMultilevel"/>
    <w:tmpl w:val="BA166654"/>
    <w:lvl w:ilvl="0" w:tplc="FF1ECC5E">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8" w15:restartNumberingAfterBreak="0">
    <w:nsid w:val="394435C0"/>
    <w:multiLevelType w:val="hybridMultilevel"/>
    <w:tmpl w:val="958EFA08"/>
    <w:lvl w:ilvl="0" w:tplc="AD7879FC">
      <w:start w:val="1"/>
      <w:numFmt w:val="bullet"/>
      <w:lvlText w:val=""/>
      <w:lvlJc w:val="left"/>
      <w:pPr>
        <w:ind w:left="1440" w:hanging="360"/>
      </w:pPr>
      <w:rPr>
        <w:rFonts w:ascii="Symbol" w:hAnsi="Symbol"/>
      </w:rPr>
    </w:lvl>
    <w:lvl w:ilvl="1" w:tplc="35C2C008">
      <w:start w:val="1"/>
      <w:numFmt w:val="bullet"/>
      <w:lvlText w:val=""/>
      <w:lvlJc w:val="left"/>
      <w:pPr>
        <w:ind w:left="1440" w:hanging="360"/>
      </w:pPr>
      <w:rPr>
        <w:rFonts w:ascii="Symbol" w:hAnsi="Symbol"/>
      </w:rPr>
    </w:lvl>
    <w:lvl w:ilvl="2" w:tplc="9C5864FE">
      <w:start w:val="1"/>
      <w:numFmt w:val="bullet"/>
      <w:lvlText w:val=""/>
      <w:lvlJc w:val="left"/>
      <w:pPr>
        <w:ind w:left="1440" w:hanging="360"/>
      </w:pPr>
      <w:rPr>
        <w:rFonts w:ascii="Symbol" w:hAnsi="Symbol"/>
      </w:rPr>
    </w:lvl>
    <w:lvl w:ilvl="3" w:tplc="D42E996A">
      <w:start w:val="1"/>
      <w:numFmt w:val="bullet"/>
      <w:lvlText w:val=""/>
      <w:lvlJc w:val="left"/>
      <w:pPr>
        <w:ind w:left="1440" w:hanging="360"/>
      </w:pPr>
      <w:rPr>
        <w:rFonts w:ascii="Symbol" w:hAnsi="Symbol"/>
      </w:rPr>
    </w:lvl>
    <w:lvl w:ilvl="4" w:tplc="EE143AAC">
      <w:start w:val="1"/>
      <w:numFmt w:val="bullet"/>
      <w:lvlText w:val=""/>
      <w:lvlJc w:val="left"/>
      <w:pPr>
        <w:ind w:left="1440" w:hanging="360"/>
      </w:pPr>
      <w:rPr>
        <w:rFonts w:ascii="Symbol" w:hAnsi="Symbol"/>
      </w:rPr>
    </w:lvl>
    <w:lvl w:ilvl="5" w:tplc="4FDACAFA">
      <w:start w:val="1"/>
      <w:numFmt w:val="bullet"/>
      <w:lvlText w:val=""/>
      <w:lvlJc w:val="left"/>
      <w:pPr>
        <w:ind w:left="1440" w:hanging="360"/>
      </w:pPr>
      <w:rPr>
        <w:rFonts w:ascii="Symbol" w:hAnsi="Symbol"/>
      </w:rPr>
    </w:lvl>
    <w:lvl w:ilvl="6" w:tplc="7BB2BBEE">
      <w:start w:val="1"/>
      <w:numFmt w:val="bullet"/>
      <w:lvlText w:val=""/>
      <w:lvlJc w:val="left"/>
      <w:pPr>
        <w:ind w:left="1440" w:hanging="360"/>
      </w:pPr>
      <w:rPr>
        <w:rFonts w:ascii="Symbol" w:hAnsi="Symbol"/>
      </w:rPr>
    </w:lvl>
    <w:lvl w:ilvl="7" w:tplc="398C052E">
      <w:start w:val="1"/>
      <w:numFmt w:val="bullet"/>
      <w:lvlText w:val=""/>
      <w:lvlJc w:val="left"/>
      <w:pPr>
        <w:ind w:left="1440" w:hanging="360"/>
      </w:pPr>
      <w:rPr>
        <w:rFonts w:ascii="Symbol" w:hAnsi="Symbol"/>
      </w:rPr>
    </w:lvl>
    <w:lvl w:ilvl="8" w:tplc="16A063BA">
      <w:start w:val="1"/>
      <w:numFmt w:val="bullet"/>
      <w:lvlText w:val=""/>
      <w:lvlJc w:val="left"/>
      <w:pPr>
        <w:ind w:left="1440" w:hanging="360"/>
      </w:pPr>
      <w:rPr>
        <w:rFonts w:ascii="Symbol" w:hAnsi="Symbol"/>
      </w:rPr>
    </w:lvl>
  </w:abstractNum>
  <w:abstractNum w:abstractNumId="9" w15:restartNumberingAfterBreak="0">
    <w:nsid w:val="565718D1"/>
    <w:multiLevelType w:val="hybridMultilevel"/>
    <w:tmpl w:val="41607984"/>
    <w:lvl w:ilvl="0" w:tplc="B0A06A38">
      <w:start w:val="8"/>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599C7A78"/>
    <w:multiLevelType w:val="hybridMultilevel"/>
    <w:tmpl w:val="EA2A05E2"/>
    <w:lvl w:ilvl="0" w:tplc="A168BD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A536916"/>
    <w:multiLevelType w:val="hybridMultilevel"/>
    <w:tmpl w:val="435804B2"/>
    <w:lvl w:ilvl="0" w:tplc="95E049C2">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2E00387"/>
    <w:multiLevelType w:val="hybridMultilevel"/>
    <w:tmpl w:val="537AD1EE"/>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07A48D7"/>
    <w:multiLevelType w:val="hybridMultilevel"/>
    <w:tmpl w:val="261ED870"/>
    <w:lvl w:ilvl="0" w:tplc="02D609B8">
      <w:start w:val="1"/>
      <w:numFmt w:val="bullet"/>
      <w:lvlText w:val=""/>
      <w:lvlJc w:val="left"/>
      <w:pPr>
        <w:ind w:left="1440" w:hanging="360"/>
      </w:pPr>
      <w:rPr>
        <w:rFonts w:ascii="Symbol" w:hAnsi="Symbol"/>
      </w:rPr>
    </w:lvl>
    <w:lvl w:ilvl="1" w:tplc="33D60518">
      <w:start w:val="1"/>
      <w:numFmt w:val="bullet"/>
      <w:lvlText w:val=""/>
      <w:lvlJc w:val="left"/>
      <w:pPr>
        <w:ind w:left="1440" w:hanging="360"/>
      </w:pPr>
      <w:rPr>
        <w:rFonts w:ascii="Symbol" w:hAnsi="Symbol"/>
      </w:rPr>
    </w:lvl>
    <w:lvl w:ilvl="2" w:tplc="D834F8C6">
      <w:start w:val="1"/>
      <w:numFmt w:val="bullet"/>
      <w:lvlText w:val=""/>
      <w:lvlJc w:val="left"/>
      <w:pPr>
        <w:ind w:left="1440" w:hanging="360"/>
      </w:pPr>
      <w:rPr>
        <w:rFonts w:ascii="Symbol" w:hAnsi="Symbol"/>
      </w:rPr>
    </w:lvl>
    <w:lvl w:ilvl="3" w:tplc="8ABE08B0">
      <w:start w:val="1"/>
      <w:numFmt w:val="bullet"/>
      <w:lvlText w:val=""/>
      <w:lvlJc w:val="left"/>
      <w:pPr>
        <w:ind w:left="1440" w:hanging="360"/>
      </w:pPr>
      <w:rPr>
        <w:rFonts w:ascii="Symbol" w:hAnsi="Symbol"/>
      </w:rPr>
    </w:lvl>
    <w:lvl w:ilvl="4" w:tplc="B7B8B9D2">
      <w:start w:val="1"/>
      <w:numFmt w:val="bullet"/>
      <w:lvlText w:val=""/>
      <w:lvlJc w:val="left"/>
      <w:pPr>
        <w:ind w:left="1440" w:hanging="360"/>
      </w:pPr>
      <w:rPr>
        <w:rFonts w:ascii="Symbol" w:hAnsi="Symbol"/>
      </w:rPr>
    </w:lvl>
    <w:lvl w:ilvl="5" w:tplc="34EC880E">
      <w:start w:val="1"/>
      <w:numFmt w:val="bullet"/>
      <w:lvlText w:val=""/>
      <w:lvlJc w:val="left"/>
      <w:pPr>
        <w:ind w:left="1440" w:hanging="360"/>
      </w:pPr>
      <w:rPr>
        <w:rFonts w:ascii="Symbol" w:hAnsi="Symbol"/>
      </w:rPr>
    </w:lvl>
    <w:lvl w:ilvl="6" w:tplc="E7F665FC">
      <w:start w:val="1"/>
      <w:numFmt w:val="bullet"/>
      <w:lvlText w:val=""/>
      <w:lvlJc w:val="left"/>
      <w:pPr>
        <w:ind w:left="1440" w:hanging="360"/>
      </w:pPr>
      <w:rPr>
        <w:rFonts w:ascii="Symbol" w:hAnsi="Symbol"/>
      </w:rPr>
    </w:lvl>
    <w:lvl w:ilvl="7" w:tplc="D292AFEE">
      <w:start w:val="1"/>
      <w:numFmt w:val="bullet"/>
      <w:lvlText w:val=""/>
      <w:lvlJc w:val="left"/>
      <w:pPr>
        <w:ind w:left="1440" w:hanging="360"/>
      </w:pPr>
      <w:rPr>
        <w:rFonts w:ascii="Symbol" w:hAnsi="Symbol"/>
      </w:rPr>
    </w:lvl>
    <w:lvl w:ilvl="8" w:tplc="D3C85526">
      <w:start w:val="1"/>
      <w:numFmt w:val="bullet"/>
      <w:lvlText w:val=""/>
      <w:lvlJc w:val="left"/>
      <w:pPr>
        <w:ind w:left="1440" w:hanging="360"/>
      </w:pPr>
      <w:rPr>
        <w:rFonts w:ascii="Symbol" w:hAnsi="Symbol"/>
      </w:rPr>
    </w:lvl>
  </w:abstractNum>
  <w:abstractNum w:abstractNumId="14" w15:restartNumberingAfterBreak="0">
    <w:nsid w:val="759179F7"/>
    <w:multiLevelType w:val="hybridMultilevel"/>
    <w:tmpl w:val="7EC2517A"/>
    <w:lvl w:ilvl="0" w:tplc="D2605782">
      <w:start w:val="1"/>
      <w:numFmt w:val="decimal"/>
      <w:lvlText w:val="(%1)"/>
      <w:lvlJc w:val="left"/>
      <w:pPr>
        <w:ind w:left="405" w:hanging="40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790A4162"/>
    <w:multiLevelType w:val="hybridMultilevel"/>
    <w:tmpl w:val="7940186A"/>
    <w:lvl w:ilvl="0" w:tplc="58A2C7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F510A34"/>
    <w:multiLevelType w:val="hybridMultilevel"/>
    <w:tmpl w:val="7166E240"/>
    <w:lvl w:ilvl="0" w:tplc="A15CE396">
      <w:start w:val="1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15959604">
    <w:abstractNumId w:val="1"/>
  </w:num>
  <w:num w:numId="2" w16cid:durableId="501551570">
    <w:abstractNumId w:val="4"/>
  </w:num>
  <w:num w:numId="3" w16cid:durableId="617027519">
    <w:abstractNumId w:val="6"/>
  </w:num>
  <w:num w:numId="4" w16cid:durableId="1729914192">
    <w:abstractNumId w:val="15"/>
  </w:num>
  <w:num w:numId="5" w16cid:durableId="1303727079">
    <w:abstractNumId w:val="10"/>
  </w:num>
  <w:num w:numId="6" w16cid:durableId="1471704775">
    <w:abstractNumId w:val="7"/>
  </w:num>
  <w:num w:numId="7" w16cid:durableId="1353193071">
    <w:abstractNumId w:val="12"/>
  </w:num>
  <w:num w:numId="8" w16cid:durableId="1333218935">
    <w:abstractNumId w:val="14"/>
  </w:num>
  <w:num w:numId="9" w16cid:durableId="786699481">
    <w:abstractNumId w:val="0"/>
  </w:num>
  <w:num w:numId="10" w16cid:durableId="1816606515">
    <w:abstractNumId w:val="11"/>
  </w:num>
  <w:num w:numId="11" w16cid:durableId="267737308">
    <w:abstractNumId w:val="16"/>
  </w:num>
  <w:num w:numId="12" w16cid:durableId="2091852766">
    <w:abstractNumId w:val="5"/>
  </w:num>
  <w:num w:numId="13" w16cid:durableId="1341539359">
    <w:abstractNumId w:val="2"/>
  </w:num>
  <w:num w:numId="14" w16cid:durableId="580212353">
    <w:abstractNumId w:val="13"/>
  </w:num>
  <w:num w:numId="15" w16cid:durableId="975141711">
    <w:abstractNumId w:val="8"/>
  </w:num>
  <w:num w:numId="16" w16cid:durableId="1292438636">
    <w:abstractNumId w:val="3"/>
  </w:num>
  <w:num w:numId="17" w16cid:durableId="71631826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590"/>
    <w:rsid w:val="00000979"/>
    <w:rsid w:val="000016F0"/>
    <w:rsid w:val="000023E0"/>
    <w:rsid w:val="00003A8B"/>
    <w:rsid w:val="00004D5C"/>
    <w:rsid w:val="00011853"/>
    <w:rsid w:val="00011A37"/>
    <w:rsid w:val="00013038"/>
    <w:rsid w:val="0001365F"/>
    <w:rsid w:val="00013C3E"/>
    <w:rsid w:val="00015C1C"/>
    <w:rsid w:val="00017022"/>
    <w:rsid w:val="00017E94"/>
    <w:rsid w:val="00025B86"/>
    <w:rsid w:val="000262FD"/>
    <w:rsid w:val="00026E60"/>
    <w:rsid w:val="0002770D"/>
    <w:rsid w:val="00027C22"/>
    <w:rsid w:val="000343A7"/>
    <w:rsid w:val="00034D6F"/>
    <w:rsid w:val="0003588B"/>
    <w:rsid w:val="00036616"/>
    <w:rsid w:val="000370B1"/>
    <w:rsid w:val="00037666"/>
    <w:rsid w:val="00037923"/>
    <w:rsid w:val="00040850"/>
    <w:rsid w:val="00041F4C"/>
    <w:rsid w:val="00042435"/>
    <w:rsid w:val="00043734"/>
    <w:rsid w:val="000454F4"/>
    <w:rsid w:val="0004573F"/>
    <w:rsid w:val="0004582F"/>
    <w:rsid w:val="00046BCA"/>
    <w:rsid w:val="00051058"/>
    <w:rsid w:val="00052581"/>
    <w:rsid w:val="00052FA5"/>
    <w:rsid w:val="000533B4"/>
    <w:rsid w:val="0005393D"/>
    <w:rsid w:val="00055124"/>
    <w:rsid w:val="0005579C"/>
    <w:rsid w:val="00056806"/>
    <w:rsid w:val="00060C91"/>
    <w:rsid w:val="00063D8C"/>
    <w:rsid w:val="0006433E"/>
    <w:rsid w:val="00064BEC"/>
    <w:rsid w:val="00065308"/>
    <w:rsid w:val="00065DE9"/>
    <w:rsid w:val="000667EF"/>
    <w:rsid w:val="00066C04"/>
    <w:rsid w:val="00067D3C"/>
    <w:rsid w:val="000730A3"/>
    <w:rsid w:val="00074482"/>
    <w:rsid w:val="00074B15"/>
    <w:rsid w:val="00074BE0"/>
    <w:rsid w:val="0007670B"/>
    <w:rsid w:val="0008164C"/>
    <w:rsid w:val="00082C58"/>
    <w:rsid w:val="000846CD"/>
    <w:rsid w:val="00084A38"/>
    <w:rsid w:val="00086873"/>
    <w:rsid w:val="0008705A"/>
    <w:rsid w:val="00087B8C"/>
    <w:rsid w:val="000915DA"/>
    <w:rsid w:val="000922D8"/>
    <w:rsid w:val="00092377"/>
    <w:rsid w:val="00092AB8"/>
    <w:rsid w:val="000932E8"/>
    <w:rsid w:val="000946D6"/>
    <w:rsid w:val="00095303"/>
    <w:rsid w:val="00095F54"/>
    <w:rsid w:val="00097DEA"/>
    <w:rsid w:val="000A0F19"/>
    <w:rsid w:val="000A1F61"/>
    <w:rsid w:val="000B02B3"/>
    <w:rsid w:val="000B380D"/>
    <w:rsid w:val="000B50B1"/>
    <w:rsid w:val="000B510D"/>
    <w:rsid w:val="000B5579"/>
    <w:rsid w:val="000B59C6"/>
    <w:rsid w:val="000C0FFF"/>
    <w:rsid w:val="000C1E36"/>
    <w:rsid w:val="000C2240"/>
    <w:rsid w:val="000C2543"/>
    <w:rsid w:val="000C2551"/>
    <w:rsid w:val="000C32C6"/>
    <w:rsid w:val="000C6442"/>
    <w:rsid w:val="000C7574"/>
    <w:rsid w:val="000D0A7B"/>
    <w:rsid w:val="000D1E10"/>
    <w:rsid w:val="000D5604"/>
    <w:rsid w:val="000D6689"/>
    <w:rsid w:val="000E0221"/>
    <w:rsid w:val="000E1672"/>
    <w:rsid w:val="000E3972"/>
    <w:rsid w:val="000E39CD"/>
    <w:rsid w:val="000E3CB7"/>
    <w:rsid w:val="000E492D"/>
    <w:rsid w:val="000E51E6"/>
    <w:rsid w:val="000E578F"/>
    <w:rsid w:val="000F01E7"/>
    <w:rsid w:val="000F3F21"/>
    <w:rsid w:val="000F411C"/>
    <w:rsid w:val="000F5251"/>
    <w:rsid w:val="000F7351"/>
    <w:rsid w:val="0010112E"/>
    <w:rsid w:val="00101C59"/>
    <w:rsid w:val="00103114"/>
    <w:rsid w:val="00103E84"/>
    <w:rsid w:val="00104E9F"/>
    <w:rsid w:val="0010608A"/>
    <w:rsid w:val="00107032"/>
    <w:rsid w:val="00111716"/>
    <w:rsid w:val="00111797"/>
    <w:rsid w:val="0011251B"/>
    <w:rsid w:val="00112915"/>
    <w:rsid w:val="00112F67"/>
    <w:rsid w:val="00113517"/>
    <w:rsid w:val="0011738E"/>
    <w:rsid w:val="00120AE6"/>
    <w:rsid w:val="00120ED5"/>
    <w:rsid w:val="001213AA"/>
    <w:rsid w:val="00121DDA"/>
    <w:rsid w:val="00125DAF"/>
    <w:rsid w:val="0012692F"/>
    <w:rsid w:val="00126ED2"/>
    <w:rsid w:val="00131527"/>
    <w:rsid w:val="00132A8E"/>
    <w:rsid w:val="00134FC5"/>
    <w:rsid w:val="00137AAE"/>
    <w:rsid w:val="00143370"/>
    <w:rsid w:val="001501C3"/>
    <w:rsid w:val="00153C50"/>
    <w:rsid w:val="001551A8"/>
    <w:rsid w:val="001551B9"/>
    <w:rsid w:val="00155C7E"/>
    <w:rsid w:val="0015608D"/>
    <w:rsid w:val="0015783E"/>
    <w:rsid w:val="00164523"/>
    <w:rsid w:val="001646B3"/>
    <w:rsid w:val="00166413"/>
    <w:rsid w:val="00167326"/>
    <w:rsid w:val="001707F8"/>
    <w:rsid w:val="00172A47"/>
    <w:rsid w:val="00172C62"/>
    <w:rsid w:val="00172CB7"/>
    <w:rsid w:val="00172FA7"/>
    <w:rsid w:val="00175050"/>
    <w:rsid w:val="0017703D"/>
    <w:rsid w:val="0017754A"/>
    <w:rsid w:val="00177A65"/>
    <w:rsid w:val="00182916"/>
    <w:rsid w:val="001844BE"/>
    <w:rsid w:val="00185EB2"/>
    <w:rsid w:val="00187451"/>
    <w:rsid w:val="00187473"/>
    <w:rsid w:val="00187F44"/>
    <w:rsid w:val="0019191A"/>
    <w:rsid w:val="00191E57"/>
    <w:rsid w:val="00193697"/>
    <w:rsid w:val="00196E9E"/>
    <w:rsid w:val="001A28D2"/>
    <w:rsid w:val="001A2C1F"/>
    <w:rsid w:val="001A2F64"/>
    <w:rsid w:val="001A3725"/>
    <w:rsid w:val="001A37CE"/>
    <w:rsid w:val="001A5927"/>
    <w:rsid w:val="001A5E89"/>
    <w:rsid w:val="001B1271"/>
    <w:rsid w:val="001B7B01"/>
    <w:rsid w:val="001B7D81"/>
    <w:rsid w:val="001C2812"/>
    <w:rsid w:val="001C2D6F"/>
    <w:rsid w:val="001C3048"/>
    <w:rsid w:val="001C34F2"/>
    <w:rsid w:val="001C6212"/>
    <w:rsid w:val="001C73EA"/>
    <w:rsid w:val="001D086C"/>
    <w:rsid w:val="001D1B3F"/>
    <w:rsid w:val="001D1C36"/>
    <w:rsid w:val="001D397D"/>
    <w:rsid w:val="001D466F"/>
    <w:rsid w:val="001D5299"/>
    <w:rsid w:val="001D61E5"/>
    <w:rsid w:val="001D63E2"/>
    <w:rsid w:val="001D6A5E"/>
    <w:rsid w:val="001E4F82"/>
    <w:rsid w:val="001E5A52"/>
    <w:rsid w:val="001E7FC0"/>
    <w:rsid w:val="001F2230"/>
    <w:rsid w:val="001F3FC8"/>
    <w:rsid w:val="001F4B01"/>
    <w:rsid w:val="001F5673"/>
    <w:rsid w:val="001F58EC"/>
    <w:rsid w:val="001F7BDB"/>
    <w:rsid w:val="002021E3"/>
    <w:rsid w:val="002047B3"/>
    <w:rsid w:val="0020586B"/>
    <w:rsid w:val="00207677"/>
    <w:rsid w:val="00207959"/>
    <w:rsid w:val="00211712"/>
    <w:rsid w:val="00211A4B"/>
    <w:rsid w:val="00212254"/>
    <w:rsid w:val="00213841"/>
    <w:rsid w:val="00214CE8"/>
    <w:rsid w:val="002152D9"/>
    <w:rsid w:val="00217892"/>
    <w:rsid w:val="00217EC3"/>
    <w:rsid w:val="00222521"/>
    <w:rsid w:val="00222AE1"/>
    <w:rsid w:val="00222C92"/>
    <w:rsid w:val="00222E0A"/>
    <w:rsid w:val="00223354"/>
    <w:rsid w:val="002244DD"/>
    <w:rsid w:val="00224BA9"/>
    <w:rsid w:val="00224C89"/>
    <w:rsid w:val="00225620"/>
    <w:rsid w:val="00225E37"/>
    <w:rsid w:val="00226782"/>
    <w:rsid w:val="00226837"/>
    <w:rsid w:val="00227641"/>
    <w:rsid w:val="00227C6A"/>
    <w:rsid w:val="00233EA0"/>
    <w:rsid w:val="002347B9"/>
    <w:rsid w:val="00234974"/>
    <w:rsid w:val="0023724E"/>
    <w:rsid w:val="0024118B"/>
    <w:rsid w:val="002411B2"/>
    <w:rsid w:val="00246A8C"/>
    <w:rsid w:val="00247461"/>
    <w:rsid w:val="0025184D"/>
    <w:rsid w:val="00251C78"/>
    <w:rsid w:val="00252466"/>
    <w:rsid w:val="0025255C"/>
    <w:rsid w:val="00254E9D"/>
    <w:rsid w:val="00254F85"/>
    <w:rsid w:val="002556CA"/>
    <w:rsid w:val="002559EA"/>
    <w:rsid w:val="00256A08"/>
    <w:rsid w:val="002617FE"/>
    <w:rsid w:val="00264907"/>
    <w:rsid w:val="00266E51"/>
    <w:rsid w:val="0026785E"/>
    <w:rsid w:val="00267ABE"/>
    <w:rsid w:val="00267C7E"/>
    <w:rsid w:val="00270BD7"/>
    <w:rsid w:val="002722E2"/>
    <w:rsid w:val="00273DE1"/>
    <w:rsid w:val="00275785"/>
    <w:rsid w:val="00275D6B"/>
    <w:rsid w:val="00276A4D"/>
    <w:rsid w:val="002822EC"/>
    <w:rsid w:val="00284498"/>
    <w:rsid w:val="002863F5"/>
    <w:rsid w:val="0028779E"/>
    <w:rsid w:val="0028786B"/>
    <w:rsid w:val="00287AD7"/>
    <w:rsid w:val="00290ADF"/>
    <w:rsid w:val="00291886"/>
    <w:rsid w:val="00291C6F"/>
    <w:rsid w:val="00293F47"/>
    <w:rsid w:val="002958C5"/>
    <w:rsid w:val="0029742F"/>
    <w:rsid w:val="002A012F"/>
    <w:rsid w:val="002A0D3E"/>
    <w:rsid w:val="002A39A9"/>
    <w:rsid w:val="002A558E"/>
    <w:rsid w:val="002A5C40"/>
    <w:rsid w:val="002A6038"/>
    <w:rsid w:val="002A6A75"/>
    <w:rsid w:val="002A722A"/>
    <w:rsid w:val="002B05BF"/>
    <w:rsid w:val="002B1B9A"/>
    <w:rsid w:val="002B1F20"/>
    <w:rsid w:val="002B79E1"/>
    <w:rsid w:val="002B7B40"/>
    <w:rsid w:val="002C03A4"/>
    <w:rsid w:val="002C07E0"/>
    <w:rsid w:val="002C0896"/>
    <w:rsid w:val="002C24AA"/>
    <w:rsid w:val="002C35D2"/>
    <w:rsid w:val="002C3A9B"/>
    <w:rsid w:val="002C432F"/>
    <w:rsid w:val="002C472C"/>
    <w:rsid w:val="002C4901"/>
    <w:rsid w:val="002C5ACB"/>
    <w:rsid w:val="002C5CD6"/>
    <w:rsid w:val="002D1F85"/>
    <w:rsid w:val="002D46B8"/>
    <w:rsid w:val="002D4B05"/>
    <w:rsid w:val="002D6914"/>
    <w:rsid w:val="002D787E"/>
    <w:rsid w:val="002D7C78"/>
    <w:rsid w:val="002E0336"/>
    <w:rsid w:val="002E0C7C"/>
    <w:rsid w:val="002E264C"/>
    <w:rsid w:val="002E3478"/>
    <w:rsid w:val="002E4F58"/>
    <w:rsid w:val="002F04E8"/>
    <w:rsid w:val="002F1053"/>
    <w:rsid w:val="002F10C1"/>
    <w:rsid w:val="002F358E"/>
    <w:rsid w:val="002F6064"/>
    <w:rsid w:val="002F6141"/>
    <w:rsid w:val="002F6952"/>
    <w:rsid w:val="002F76FD"/>
    <w:rsid w:val="003003DD"/>
    <w:rsid w:val="00301CAE"/>
    <w:rsid w:val="0030255C"/>
    <w:rsid w:val="003039DD"/>
    <w:rsid w:val="003041BC"/>
    <w:rsid w:val="003058B6"/>
    <w:rsid w:val="00307383"/>
    <w:rsid w:val="003075F6"/>
    <w:rsid w:val="0031032D"/>
    <w:rsid w:val="00311E2C"/>
    <w:rsid w:val="00312317"/>
    <w:rsid w:val="003132B4"/>
    <w:rsid w:val="003139E2"/>
    <w:rsid w:val="00314ED8"/>
    <w:rsid w:val="00316715"/>
    <w:rsid w:val="003172CA"/>
    <w:rsid w:val="0032212B"/>
    <w:rsid w:val="00322634"/>
    <w:rsid w:val="003232FF"/>
    <w:rsid w:val="00323FF3"/>
    <w:rsid w:val="0032419E"/>
    <w:rsid w:val="0032481E"/>
    <w:rsid w:val="00326191"/>
    <w:rsid w:val="003266F5"/>
    <w:rsid w:val="00326B90"/>
    <w:rsid w:val="00331F06"/>
    <w:rsid w:val="00332EDC"/>
    <w:rsid w:val="00333361"/>
    <w:rsid w:val="00333629"/>
    <w:rsid w:val="003339BA"/>
    <w:rsid w:val="0033539E"/>
    <w:rsid w:val="00335DA4"/>
    <w:rsid w:val="003416C2"/>
    <w:rsid w:val="003420B1"/>
    <w:rsid w:val="00342AE5"/>
    <w:rsid w:val="00342FAC"/>
    <w:rsid w:val="00344582"/>
    <w:rsid w:val="003452E6"/>
    <w:rsid w:val="00345698"/>
    <w:rsid w:val="00345939"/>
    <w:rsid w:val="00345AAB"/>
    <w:rsid w:val="003472DA"/>
    <w:rsid w:val="003504DC"/>
    <w:rsid w:val="00350902"/>
    <w:rsid w:val="0035215C"/>
    <w:rsid w:val="00352490"/>
    <w:rsid w:val="00352BB3"/>
    <w:rsid w:val="003530B2"/>
    <w:rsid w:val="00353129"/>
    <w:rsid w:val="00353771"/>
    <w:rsid w:val="003537DF"/>
    <w:rsid w:val="00354C4F"/>
    <w:rsid w:val="00356D59"/>
    <w:rsid w:val="0035726C"/>
    <w:rsid w:val="00360F38"/>
    <w:rsid w:val="003611CE"/>
    <w:rsid w:val="0036213C"/>
    <w:rsid w:val="00362FDA"/>
    <w:rsid w:val="00363499"/>
    <w:rsid w:val="003645F6"/>
    <w:rsid w:val="003653BC"/>
    <w:rsid w:val="003664E4"/>
    <w:rsid w:val="003672EA"/>
    <w:rsid w:val="00371D6F"/>
    <w:rsid w:val="003727B5"/>
    <w:rsid w:val="00372972"/>
    <w:rsid w:val="003808E4"/>
    <w:rsid w:val="0038271E"/>
    <w:rsid w:val="00382A5A"/>
    <w:rsid w:val="00382F17"/>
    <w:rsid w:val="00385C84"/>
    <w:rsid w:val="00386DCE"/>
    <w:rsid w:val="003900EB"/>
    <w:rsid w:val="00392C68"/>
    <w:rsid w:val="00396AEA"/>
    <w:rsid w:val="00396D31"/>
    <w:rsid w:val="00397184"/>
    <w:rsid w:val="00397F6C"/>
    <w:rsid w:val="003A29CC"/>
    <w:rsid w:val="003A2FFA"/>
    <w:rsid w:val="003A5314"/>
    <w:rsid w:val="003A650A"/>
    <w:rsid w:val="003A6E5F"/>
    <w:rsid w:val="003A6F06"/>
    <w:rsid w:val="003B0F80"/>
    <w:rsid w:val="003B1991"/>
    <w:rsid w:val="003B2FDA"/>
    <w:rsid w:val="003B3F76"/>
    <w:rsid w:val="003B440B"/>
    <w:rsid w:val="003B547C"/>
    <w:rsid w:val="003B6DF8"/>
    <w:rsid w:val="003B6E28"/>
    <w:rsid w:val="003B7808"/>
    <w:rsid w:val="003B7A4D"/>
    <w:rsid w:val="003C0573"/>
    <w:rsid w:val="003C15F6"/>
    <w:rsid w:val="003C1E45"/>
    <w:rsid w:val="003C34EC"/>
    <w:rsid w:val="003C388E"/>
    <w:rsid w:val="003C3DDC"/>
    <w:rsid w:val="003C4B07"/>
    <w:rsid w:val="003C63DE"/>
    <w:rsid w:val="003C6757"/>
    <w:rsid w:val="003C7947"/>
    <w:rsid w:val="003D10EA"/>
    <w:rsid w:val="003D281F"/>
    <w:rsid w:val="003D3ED7"/>
    <w:rsid w:val="003D4D68"/>
    <w:rsid w:val="003D6CE0"/>
    <w:rsid w:val="003D750C"/>
    <w:rsid w:val="003E0590"/>
    <w:rsid w:val="003E1158"/>
    <w:rsid w:val="003E2A66"/>
    <w:rsid w:val="003E53BA"/>
    <w:rsid w:val="003E56EB"/>
    <w:rsid w:val="003E5B43"/>
    <w:rsid w:val="003F1A70"/>
    <w:rsid w:val="003F2675"/>
    <w:rsid w:val="003F3022"/>
    <w:rsid w:val="004014FD"/>
    <w:rsid w:val="0040204A"/>
    <w:rsid w:val="00402E6B"/>
    <w:rsid w:val="004030A2"/>
    <w:rsid w:val="00403495"/>
    <w:rsid w:val="00405153"/>
    <w:rsid w:val="00405AD6"/>
    <w:rsid w:val="00405D9F"/>
    <w:rsid w:val="004061B6"/>
    <w:rsid w:val="00406B46"/>
    <w:rsid w:val="00406C69"/>
    <w:rsid w:val="00407A76"/>
    <w:rsid w:val="004106B6"/>
    <w:rsid w:val="00413CD2"/>
    <w:rsid w:val="00414314"/>
    <w:rsid w:val="00415298"/>
    <w:rsid w:val="00416368"/>
    <w:rsid w:val="00417247"/>
    <w:rsid w:val="00417642"/>
    <w:rsid w:val="00417655"/>
    <w:rsid w:val="00417FCE"/>
    <w:rsid w:val="00422606"/>
    <w:rsid w:val="00422877"/>
    <w:rsid w:val="0042291B"/>
    <w:rsid w:val="00423C02"/>
    <w:rsid w:val="00425BEF"/>
    <w:rsid w:val="00425E5E"/>
    <w:rsid w:val="004269DE"/>
    <w:rsid w:val="0043024D"/>
    <w:rsid w:val="004346F0"/>
    <w:rsid w:val="00434E6F"/>
    <w:rsid w:val="00437633"/>
    <w:rsid w:val="00445345"/>
    <w:rsid w:val="00445893"/>
    <w:rsid w:val="00446DFB"/>
    <w:rsid w:val="0044760A"/>
    <w:rsid w:val="00451AEB"/>
    <w:rsid w:val="00452186"/>
    <w:rsid w:val="004529B3"/>
    <w:rsid w:val="004539C9"/>
    <w:rsid w:val="00453D1E"/>
    <w:rsid w:val="00456031"/>
    <w:rsid w:val="00456B6F"/>
    <w:rsid w:val="0046049D"/>
    <w:rsid w:val="004618B6"/>
    <w:rsid w:val="00461D60"/>
    <w:rsid w:val="00463F4F"/>
    <w:rsid w:val="0046411A"/>
    <w:rsid w:val="00466B5A"/>
    <w:rsid w:val="00466EB6"/>
    <w:rsid w:val="00467C59"/>
    <w:rsid w:val="00470707"/>
    <w:rsid w:val="00471767"/>
    <w:rsid w:val="0047467D"/>
    <w:rsid w:val="0047474A"/>
    <w:rsid w:val="00480395"/>
    <w:rsid w:val="00480E93"/>
    <w:rsid w:val="00480FD9"/>
    <w:rsid w:val="00481013"/>
    <w:rsid w:val="00481071"/>
    <w:rsid w:val="004810B1"/>
    <w:rsid w:val="00481882"/>
    <w:rsid w:val="004825CA"/>
    <w:rsid w:val="00482AC2"/>
    <w:rsid w:val="004831D9"/>
    <w:rsid w:val="004838EE"/>
    <w:rsid w:val="00485D86"/>
    <w:rsid w:val="00487D51"/>
    <w:rsid w:val="004900E8"/>
    <w:rsid w:val="00490639"/>
    <w:rsid w:val="00494A6E"/>
    <w:rsid w:val="0049575D"/>
    <w:rsid w:val="0049605A"/>
    <w:rsid w:val="004966E4"/>
    <w:rsid w:val="00496710"/>
    <w:rsid w:val="00497431"/>
    <w:rsid w:val="004A0249"/>
    <w:rsid w:val="004A26CE"/>
    <w:rsid w:val="004A2954"/>
    <w:rsid w:val="004A2A50"/>
    <w:rsid w:val="004A2C9D"/>
    <w:rsid w:val="004A3DB2"/>
    <w:rsid w:val="004A3F8C"/>
    <w:rsid w:val="004A45FD"/>
    <w:rsid w:val="004A529F"/>
    <w:rsid w:val="004A6A36"/>
    <w:rsid w:val="004A75B3"/>
    <w:rsid w:val="004A7FFA"/>
    <w:rsid w:val="004B31C6"/>
    <w:rsid w:val="004B5553"/>
    <w:rsid w:val="004C2FDF"/>
    <w:rsid w:val="004C592F"/>
    <w:rsid w:val="004C6C71"/>
    <w:rsid w:val="004D04EB"/>
    <w:rsid w:val="004D135B"/>
    <w:rsid w:val="004D2133"/>
    <w:rsid w:val="004D3FA1"/>
    <w:rsid w:val="004D564D"/>
    <w:rsid w:val="004D61E0"/>
    <w:rsid w:val="004D6526"/>
    <w:rsid w:val="004D6AD9"/>
    <w:rsid w:val="004D6B42"/>
    <w:rsid w:val="004D6DB1"/>
    <w:rsid w:val="004D784E"/>
    <w:rsid w:val="004E129F"/>
    <w:rsid w:val="004E6702"/>
    <w:rsid w:val="004E684E"/>
    <w:rsid w:val="004E7EEE"/>
    <w:rsid w:val="004F13B7"/>
    <w:rsid w:val="004F1519"/>
    <w:rsid w:val="004F2E37"/>
    <w:rsid w:val="004F4988"/>
    <w:rsid w:val="004F4D39"/>
    <w:rsid w:val="004F5B18"/>
    <w:rsid w:val="004F6B16"/>
    <w:rsid w:val="004F72C4"/>
    <w:rsid w:val="004F7521"/>
    <w:rsid w:val="00501E3C"/>
    <w:rsid w:val="00501E4D"/>
    <w:rsid w:val="0050346B"/>
    <w:rsid w:val="00506D49"/>
    <w:rsid w:val="00506D9B"/>
    <w:rsid w:val="00511735"/>
    <w:rsid w:val="00511B00"/>
    <w:rsid w:val="00513FBB"/>
    <w:rsid w:val="00515C71"/>
    <w:rsid w:val="0052168B"/>
    <w:rsid w:val="0052449A"/>
    <w:rsid w:val="00524A3A"/>
    <w:rsid w:val="00524E3C"/>
    <w:rsid w:val="00525E8D"/>
    <w:rsid w:val="00531053"/>
    <w:rsid w:val="00531489"/>
    <w:rsid w:val="00532F66"/>
    <w:rsid w:val="00533BD4"/>
    <w:rsid w:val="00534327"/>
    <w:rsid w:val="0053468A"/>
    <w:rsid w:val="0053530F"/>
    <w:rsid w:val="005358AA"/>
    <w:rsid w:val="00537AE3"/>
    <w:rsid w:val="00545AF8"/>
    <w:rsid w:val="00546D25"/>
    <w:rsid w:val="005474D7"/>
    <w:rsid w:val="00550384"/>
    <w:rsid w:val="0055186B"/>
    <w:rsid w:val="0055451E"/>
    <w:rsid w:val="00554853"/>
    <w:rsid w:val="005559E3"/>
    <w:rsid w:val="005564DF"/>
    <w:rsid w:val="00560F6C"/>
    <w:rsid w:val="00561213"/>
    <w:rsid w:val="00562B92"/>
    <w:rsid w:val="00562F1A"/>
    <w:rsid w:val="0056421A"/>
    <w:rsid w:val="0056479E"/>
    <w:rsid w:val="0056735E"/>
    <w:rsid w:val="005718B8"/>
    <w:rsid w:val="005724C8"/>
    <w:rsid w:val="00574745"/>
    <w:rsid w:val="005751E1"/>
    <w:rsid w:val="00575DDE"/>
    <w:rsid w:val="00575F5C"/>
    <w:rsid w:val="0057676E"/>
    <w:rsid w:val="00576A55"/>
    <w:rsid w:val="0057735B"/>
    <w:rsid w:val="00581FA7"/>
    <w:rsid w:val="005851B9"/>
    <w:rsid w:val="00590D15"/>
    <w:rsid w:val="00590D48"/>
    <w:rsid w:val="00593A33"/>
    <w:rsid w:val="00594526"/>
    <w:rsid w:val="00594942"/>
    <w:rsid w:val="0059727A"/>
    <w:rsid w:val="005A29CE"/>
    <w:rsid w:val="005A4910"/>
    <w:rsid w:val="005A5444"/>
    <w:rsid w:val="005A7341"/>
    <w:rsid w:val="005B103A"/>
    <w:rsid w:val="005B1B98"/>
    <w:rsid w:val="005B23E3"/>
    <w:rsid w:val="005B37F9"/>
    <w:rsid w:val="005B38E2"/>
    <w:rsid w:val="005B406A"/>
    <w:rsid w:val="005B49CB"/>
    <w:rsid w:val="005B50B3"/>
    <w:rsid w:val="005B5145"/>
    <w:rsid w:val="005C0DFD"/>
    <w:rsid w:val="005C373E"/>
    <w:rsid w:val="005C65AA"/>
    <w:rsid w:val="005C6A86"/>
    <w:rsid w:val="005D17E1"/>
    <w:rsid w:val="005D1FA9"/>
    <w:rsid w:val="005D5476"/>
    <w:rsid w:val="005D696E"/>
    <w:rsid w:val="005D6F4A"/>
    <w:rsid w:val="005D75E3"/>
    <w:rsid w:val="005E1109"/>
    <w:rsid w:val="005E4213"/>
    <w:rsid w:val="005E535C"/>
    <w:rsid w:val="005F0166"/>
    <w:rsid w:val="005F19B0"/>
    <w:rsid w:val="005F2903"/>
    <w:rsid w:val="005F45D4"/>
    <w:rsid w:val="005F5421"/>
    <w:rsid w:val="005F59FA"/>
    <w:rsid w:val="005F5EE8"/>
    <w:rsid w:val="006047F8"/>
    <w:rsid w:val="00605CEF"/>
    <w:rsid w:val="006060FB"/>
    <w:rsid w:val="00607414"/>
    <w:rsid w:val="00610EBE"/>
    <w:rsid w:val="00611A16"/>
    <w:rsid w:val="0061211A"/>
    <w:rsid w:val="00613501"/>
    <w:rsid w:val="00613FEB"/>
    <w:rsid w:val="0061626B"/>
    <w:rsid w:val="00616D4C"/>
    <w:rsid w:val="00620CDC"/>
    <w:rsid w:val="00620F02"/>
    <w:rsid w:val="00620F09"/>
    <w:rsid w:val="0062158D"/>
    <w:rsid w:val="0062362A"/>
    <w:rsid w:val="00623852"/>
    <w:rsid w:val="00623C93"/>
    <w:rsid w:val="00625D2D"/>
    <w:rsid w:val="0062622E"/>
    <w:rsid w:val="006278D8"/>
    <w:rsid w:val="00627EA6"/>
    <w:rsid w:val="00630FA2"/>
    <w:rsid w:val="00631817"/>
    <w:rsid w:val="0063381F"/>
    <w:rsid w:val="006346B5"/>
    <w:rsid w:val="0063537A"/>
    <w:rsid w:val="006356A4"/>
    <w:rsid w:val="006368DB"/>
    <w:rsid w:val="00640400"/>
    <w:rsid w:val="00641394"/>
    <w:rsid w:val="00641E6E"/>
    <w:rsid w:val="00642E25"/>
    <w:rsid w:val="006430F6"/>
    <w:rsid w:val="00643CA8"/>
    <w:rsid w:val="0064475F"/>
    <w:rsid w:val="00645006"/>
    <w:rsid w:val="00646D25"/>
    <w:rsid w:val="006537F1"/>
    <w:rsid w:val="00653C92"/>
    <w:rsid w:val="0065605F"/>
    <w:rsid w:val="00656E7F"/>
    <w:rsid w:val="00656EC8"/>
    <w:rsid w:val="0066103B"/>
    <w:rsid w:val="00662559"/>
    <w:rsid w:val="00663DC0"/>
    <w:rsid w:val="00664030"/>
    <w:rsid w:val="006648EE"/>
    <w:rsid w:val="006707DA"/>
    <w:rsid w:val="00671D55"/>
    <w:rsid w:val="006752F1"/>
    <w:rsid w:val="006755DF"/>
    <w:rsid w:val="00677407"/>
    <w:rsid w:val="0068104A"/>
    <w:rsid w:val="00681DEE"/>
    <w:rsid w:val="00684C0B"/>
    <w:rsid w:val="00685297"/>
    <w:rsid w:val="006854B4"/>
    <w:rsid w:val="00685CD6"/>
    <w:rsid w:val="00690740"/>
    <w:rsid w:val="006915EB"/>
    <w:rsid w:val="00692502"/>
    <w:rsid w:val="00692AD4"/>
    <w:rsid w:val="00692B81"/>
    <w:rsid w:val="0069634B"/>
    <w:rsid w:val="006965A3"/>
    <w:rsid w:val="006A380A"/>
    <w:rsid w:val="006A4A11"/>
    <w:rsid w:val="006A5813"/>
    <w:rsid w:val="006A5877"/>
    <w:rsid w:val="006A5ACB"/>
    <w:rsid w:val="006A7DC6"/>
    <w:rsid w:val="006B0072"/>
    <w:rsid w:val="006B0FFF"/>
    <w:rsid w:val="006B3674"/>
    <w:rsid w:val="006B6601"/>
    <w:rsid w:val="006B74AC"/>
    <w:rsid w:val="006C00FB"/>
    <w:rsid w:val="006C0B63"/>
    <w:rsid w:val="006C3EFC"/>
    <w:rsid w:val="006C4623"/>
    <w:rsid w:val="006D0C0D"/>
    <w:rsid w:val="006D16B0"/>
    <w:rsid w:val="006D1983"/>
    <w:rsid w:val="006D3791"/>
    <w:rsid w:val="006D381D"/>
    <w:rsid w:val="006D46CC"/>
    <w:rsid w:val="006D4C77"/>
    <w:rsid w:val="006D7C68"/>
    <w:rsid w:val="006E1209"/>
    <w:rsid w:val="006E39BE"/>
    <w:rsid w:val="006E5A45"/>
    <w:rsid w:val="006E66BB"/>
    <w:rsid w:val="006E7C0E"/>
    <w:rsid w:val="006F17CC"/>
    <w:rsid w:val="006F18B0"/>
    <w:rsid w:val="006F1AE3"/>
    <w:rsid w:val="006F2D37"/>
    <w:rsid w:val="006F6494"/>
    <w:rsid w:val="006F76CE"/>
    <w:rsid w:val="00700043"/>
    <w:rsid w:val="0070148E"/>
    <w:rsid w:val="007015A5"/>
    <w:rsid w:val="0070281B"/>
    <w:rsid w:val="00702C8F"/>
    <w:rsid w:val="007042C7"/>
    <w:rsid w:val="00705A2C"/>
    <w:rsid w:val="00706C17"/>
    <w:rsid w:val="00710430"/>
    <w:rsid w:val="00710653"/>
    <w:rsid w:val="00710B49"/>
    <w:rsid w:val="00715D69"/>
    <w:rsid w:val="00715DE5"/>
    <w:rsid w:val="00715F38"/>
    <w:rsid w:val="00716E97"/>
    <w:rsid w:val="0072104E"/>
    <w:rsid w:val="0072108A"/>
    <w:rsid w:val="00725893"/>
    <w:rsid w:val="00725A27"/>
    <w:rsid w:val="00725E9B"/>
    <w:rsid w:val="00730C11"/>
    <w:rsid w:val="007312D9"/>
    <w:rsid w:val="0073170C"/>
    <w:rsid w:val="00733AF5"/>
    <w:rsid w:val="00733D91"/>
    <w:rsid w:val="00734C89"/>
    <w:rsid w:val="00734D67"/>
    <w:rsid w:val="0073518F"/>
    <w:rsid w:val="0073595B"/>
    <w:rsid w:val="007376C4"/>
    <w:rsid w:val="007410CE"/>
    <w:rsid w:val="00742206"/>
    <w:rsid w:val="00743996"/>
    <w:rsid w:val="00743D5B"/>
    <w:rsid w:val="00743FC5"/>
    <w:rsid w:val="00752668"/>
    <w:rsid w:val="007526F5"/>
    <w:rsid w:val="00755241"/>
    <w:rsid w:val="00755EC5"/>
    <w:rsid w:val="00757CA0"/>
    <w:rsid w:val="00760CAC"/>
    <w:rsid w:val="00761013"/>
    <w:rsid w:val="00761A05"/>
    <w:rsid w:val="00762BAD"/>
    <w:rsid w:val="007630BF"/>
    <w:rsid w:val="00763DC7"/>
    <w:rsid w:val="00764020"/>
    <w:rsid w:val="00765128"/>
    <w:rsid w:val="00766D8B"/>
    <w:rsid w:val="00770369"/>
    <w:rsid w:val="0077125B"/>
    <w:rsid w:val="00771362"/>
    <w:rsid w:val="00773B00"/>
    <w:rsid w:val="00773D8F"/>
    <w:rsid w:val="007746C3"/>
    <w:rsid w:val="00775205"/>
    <w:rsid w:val="007757C6"/>
    <w:rsid w:val="00775D07"/>
    <w:rsid w:val="007773A7"/>
    <w:rsid w:val="0077740B"/>
    <w:rsid w:val="007801BF"/>
    <w:rsid w:val="00786EF4"/>
    <w:rsid w:val="00787384"/>
    <w:rsid w:val="00790ECC"/>
    <w:rsid w:val="00791100"/>
    <w:rsid w:val="00791FD1"/>
    <w:rsid w:val="0079553A"/>
    <w:rsid w:val="00795D27"/>
    <w:rsid w:val="0079722F"/>
    <w:rsid w:val="007A0053"/>
    <w:rsid w:val="007A1020"/>
    <w:rsid w:val="007A4786"/>
    <w:rsid w:val="007A503D"/>
    <w:rsid w:val="007A5865"/>
    <w:rsid w:val="007A6CFC"/>
    <w:rsid w:val="007B2066"/>
    <w:rsid w:val="007B3E35"/>
    <w:rsid w:val="007B4A4D"/>
    <w:rsid w:val="007B639F"/>
    <w:rsid w:val="007B73AD"/>
    <w:rsid w:val="007B792E"/>
    <w:rsid w:val="007B7CFC"/>
    <w:rsid w:val="007C13AC"/>
    <w:rsid w:val="007C1C1F"/>
    <w:rsid w:val="007C1E2D"/>
    <w:rsid w:val="007C4641"/>
    <w:rsid w:val="007C4F45"/>
    <w:rsid w:val="007C58A8"/>
    <w:rsid w:val="007C6ACD"/>
    <w:rsid w:val="007D2AE1"/>
    <w:rsid w:val="007D2D1B"/>
    <w:rsid w:val="007D2D39"/>
    <w:rsid w:val="007D4E30"/>
    <w:rsid w:val="007E1FAC"/>
    <w:rsid w:val="007E35EC"/>
    <w:rsid w:val="007E38A4"/>
    <w:rsid w:val="007E3C6C"/>
    <w:rsid w:val="007E43AC"/>
    <w:rsid w:val="007E6142"/>
    <w:rsid w:val="007E70F3"/>
    <w:rsid w:val="007E7302"/>
    <w:rsid w:val="007E7304"/>
    <w:rsid w:val="007F018B"/>
    <w:rsid w:val="007F147E"/>
    <w:rsid w:val="007F2B14"/>
    <w:rsid w:val="007F54F5"/>
    <w:rsid w:val="007F5934"/>
    <w:rsid w:val="007F71CF"/>
    <w:rsid w:val="007F7D15"/>
    <w:rsid w:val="00800CF4"/>
    <w:rsid w:val="008019FC"/>
    <w:rsid w:val="0080526F"/>
    <w:rsid w:val="008066D9"/>
    <w:rsid w:val="00814788"/>
    <w:rsid w:val="00815176"/>
    <w:rsid w:val="0081520B"/>
    <w:rsid w:val="0081579E"/>
    <w:rsid w:val="00815C7C"/>
    <w:rsid w:val="00820DB0"/>
    <w:rsid w:val="00821480"/>
    <w:rsid w:val="00821AA8"/>
    <w:rsid w:val="0082201E"/>
    <w:rsid w:val="00822798"/>
    <w:rsid w:val="00824AE9"/>
    <w:rsid w:val="00825767"/>
    <w:rsid w:val="00827408"/>
    <w:rsid w:val="008276C2"/>
    <w:rsid w:val="008278BE"/>
    <w:rsid w:val="00827B3D"/>
    <w:rsid w:val="0083019F"/>
    <w:rsid w:val="00830D4E"/>
    <w:rsid w:val="00831045"/>
    <w:rsid w:val="008316A4"/>
    <w:rsid w:val="00831901"/>
    <w:rsid w:val="00833CFE"/>
    <w:rsid w:val="00834452"/>
    <w:rsid w:val="008363A7"/>
    <w:rsid w:val="008432B5"/>
    <w:rsid w:val="00843B14"/>
    <w:rsid w:val="008456A5"/>
    <w:rsid w:val="00845E9B"/>
    <w:rsid w:val="00846057"/>
    <w:rsid w:val="00852364"/>
    <w:rsid w:val="00852868"/>
    <w:rsid w:val="008535DF"/>
    <w:rsid w:val="00860D0C"/>
    <w:rsid w:val="00862B16"/>
    <w:rsid w:val="0086489A"/>
    <w:rsid w:val="008664E6"/>
    <w:rsid w:val="00870205"/>
    <w:rsid w:val="00871AA9"/>
    <w:rsid w:val="0087373E"/>
    <w:rsid w:val="00873753"/>
    <w:rsid w:val="00874A22"/>
    <w:rsid w:val="00874C3E"/>
    <w:rsid w:val="00876531"/>
    <w:rsid w:val="0088014B"/>
    <w:rsid w:val="00880673"/>
    <w:rsid w:val="008811AF"/>
    <w:rsid w:val="008816A6"/>
    <w:rsid w:val="00883AD2"/>
    <w:rsid w:val="00884480"/>
    <w:rsid w:val="00884D49"/>
    <w:rsid w:val="00885366"/>
    <w:rsid w:val="0088627F"/>
    <w:rsid w:val="00890188"/>
    <w:rsid w:val="008918E6"/>
    <w:rsid w:val="00891D8A"/>
    <w:rsid w:val="00891F66"/>
    <w:rsid w:val="00892614"/>
    <w:rsid w:val="00892A2C"/>
    <w:rsid w:val="00893547"/>
    <w:rsid w:val="008935FA"/>
    <w:rsid w:val="008940F5"/>
    <w:rsid w:val="008943EB"/>
    <w:rsid w:val="00895688"/>
    <w:rsid w:val="00896B38"/>
    <w:rsid w:val="00897B7C"/>
    <w:rsid w:val="008A2403"/>
    <w:rsid w:val="008A3D1D"/>
    <w:rsid w:val="008A54E1"/>
    <w:rsid w:val="008A62E6"/>
    <w:rsid w:val="008A72A0"/>
    <w:rsid w:val="008A7369"/>
    <w:rsid w:val="008A769A"/>
    <w:rsid w:val="008A78BA"/>
    <w:rsid w:val="008B26DD"/>
    <w:rsid w:val="008B2B70"/>
    <w:rsid w:val="008B55C2"/>
    <w:rsid w:val="008B5ADE"/>
    <w:rsid w:val="008C0490"/>
    <w:rsid w:val="008C31B4"/>
    <w:rsid w:val="008C3F8E"/>
    <w:rsid w:val="008C4B2E"/>
    <w:rsid w:val="008C5EA5"/>
    <w:rsid w:val="008C6C12"/>
    <w:rsid w:val="008C6F22"/>
    <w:rsid w:val="008D14A3"/>
    <w:rsid w:val="008D287B"/>
    <w:rsid w:val="008D355E"/>
    <w:rsid w:val="008D44A7"/>
    <w:rsid w:val="008D4544"/>
    <w:rsid w:val="008D5544"/>
    <w:rsid w:val="008D5CA4"/>
    <w:rsid w:val="008D6C7D"/>
    <w:rsid w:val="008D7D82"/>
    <w:rsid w:val="008E118D"/>
    <w:rsid w:val="008E2BAE"/>
    <w:rsid w:val="008E38B6"/>
    <w:rsid w:val="008E3F70"/>
    <w:rsid w:val="008E4AA3"/>
    <w:rsid w:val="008E4BD7"/>
    <w:rsid w:val="008E5E7D"/>
    <w:rsid w:val="008E61DA"/>
    <w:rsid w:val="008E6468"/>
    <w:rsid w:val="008E69EA"/>
    <w:rsid w:val="008E6E9A"/>
    <w:rsid w:val="008F1B33"/>
    <w:rsid w:val="008F3B29"/>
    <w:rsid w:val="008F3F3E"/>
    <w:rsid w:val="008F432F"/>
    <w:rsid w:val="008F5263"/>
    <w:rsid w:val="008F655F"/>
    <w:rsid w:val="008F781A"/>
    <w:rsid w:val="0090057B"/>
    <w:rsid w:val="00901207"/>
    <w:rsid w:val="00904C44"/>
    <w:rsid w:val="0090632A"/>
    <w:rsid w:val="0090655A"/>
    <w:rsid w:val="00906B2B"/>
    <w:rsid w:val="00907D0A"/>
    <w:rsid w:val="0091087E"/>
    <w:rsid w:val="00910C62"/>
    <w:rsid w:val="00912E64"/>
    <w:rsid w:val="00913CB2"/>
    <w:rsid w:val="00913F2F"/>
    <w:rsid w:val="00913F49"/>
    <w:rsid w:val="009148E2"/>
    <w:rsid w:val="00914BD2"/>
    <w:rsid w:val="00914D30"/>
    <w:rsid w:val="00915A77"/>
    <w:rsid w:val="00916BB6"/>
    <w:rsid w:val="00920940"/>
    <w:rsid w:val="00920B9B"/>
    <w:rsid w:val="00921357"/>
    <w:rsid w:val="009215AF"/>
    <w:rsid w:val="00922FD7"/>
    <w:rsid w:val="00923067"/>
    <w:rsid w:val="00923369"/>
    <w:rsid w:val="00923441"/>
    <w:rsid w:val="0092383E"/>
    <w:rsid w:val="009238E7"/>
    <w:rsid w:val="00924EDA"/>
    <w:rsid w:val="00925025"/>
    <w:rsid w:val="009253B3"/>
    <w:rsid w:val="0092771F"/>
    <w:rsid w:val="00931443"/>
    <w:rsid w:val="00932F39"/>
    <w:rsid w:val="00934681"/>
    <w:rsid w:val="0093753B"/>
    <w:rsid w:val="00942702"/>
    <w:rsid w:val="00943782"/>
    <w:rsid w:val="00943E28"/>
    <w:rsid w:val="00945590"/>
    <w:rsid w:val="00947B8D"/>
    <w:rsid w:val="00952E95"/>
    <w:rsid w:val="00953CAD"/>
    <w:rsid w:val="009543FF"/>
    <w:rsid w:val="009548CF"/>
    <w:rsid w:val="00954EA7"/>
    <w:rsid w:val="00955992"/>
    <w:rsid w:val="00960FE9"/>
    <w:rsid w:val="0096131F"/>
    <w:rsid w:val="00961ACF"/>
    <w:rsid w:val="00961FC6"/>
    <w:rsid w:val="00963322"/>
    <w:rsid w:val="009638F5"/>
    <w:rsid w:val="0096466A"/>
    <w:rsid w:val="009648FF"/>
    <w:rsid w:val="00964BF3"/>
    <w:rsid w:val="00965822"/>
    <w:rsid w:val="0096679A"/>
    <w:rsid w:val="009701DF"/>
    <w:rsid w:val="009721FA"/>
    <w:rsid w:val="00972E9A"/>
    <w:rsid w:val="009750E1"/>
    <w:rsid w:val="00977D23"/>
    <w:rsid w:val="00980908"/>
    <w:rsid w:val="009809F9"/>
    <w:rsid w:val="009810EF"/>
    <w:rsid w:val="00981274"/>
    <w:rsid w:val="00981BB1"/>
    <w:rsid w:val="009823E0"/>
    <w:rsid w:val="00986A32"/>
    <w:rsid w:val="009879F5"/>
    <w:rsid w:val="009906E7"/>
    <w:rsid w:val="00990CC3"/>
    <w:rsid w:val="0099131B"/>
    <w:rsid w:val="009931E4"/>
    <w:rsid w:val="009932E8"/>
    <w:rsid w:val="00996B38"/>
    <w:rsid w:val="00996D41"/>
    <w:rsid w:val="009A0591"/>
    <w:rsid w:val="009A1204"/>
    <w:rsid w:val="009A2169"/>
    <w:rsid w:val="009A5F63"/>
    <w:rsid w:val="009A670F"/>
    <w:rsid w:val="009A6C42"/>
    <w:rsid w:val="009B0863"/>
    <w:rsid w:val="009B21E3"/>
    <w:rsid w:val="009B274C"/>
    <w:rsid w:val="009B3553"/>
    <w:rsid w:val="009B4432"/>
    <w:rsid w:val="009B5447"/>
    <w:rsid w:val="009B660E"/>
    <w:rsid w:val="009C0D97"/>
    <w:rsid w:val="009C1DD1"/>
    <w:rsid w:val="009C3904"/>
    <w:rsid w:val="009C431A"/>
    <w:rsid w:val="009C6FE8"/>
    <w:rsid w:val="009D023F"/>
    <w:rsid w:val="009D152B"/>
    <w:rsid w:val="009D26FC"/>
    <w:rsid w:val="009D30DA"/>
    <w:rsid w:val="009D4CCC"/>
    <w:rsid w:val="009D5BF1"/>
    <w:rsid w:val="009D654C"/>
    <w:rsid w:val="009D6B0C"/>
    <w:rsid w:val="009D732C"/>
    <w:rsid w:val="009D79F1"/>
    <w:rsid w:val="009D7B05"/>
    <w:rsid w:val="009E0ACB"/>
    <w:rsid w:val="009E179D"/>
    <w:rsid w:val="009E1D2C"/>
    <w:rsid w:val="009E4637"/>
    <w:rsid w:val="009E72A9"/>
    <w:rsid w:val="009E7B93"/>
    <w:rsid w:val="009F046E"/>
    <w:rsid w:val="009F0E3B"/>
    <w:rsid w:val="009F1090"/>
    <w:rsid w:val="009F344C"/>
    <w:rsid w:val="009F372D"/>
    <w:rsid w:val="009F4611"/>
    <w:rsid w:val="009F4DEB"/>
    <w:rsid w:val="009F614F"/>
    <w:rsid w:val="009F724B"/>
    <w:rsid w:val="00A00412"/>
    <w:rsid w:val="00A016B2"/>
    <w:rsid w:val="00A05114"/>
    <w:rsid w:val="00A06B3B"/>
    <w:rsid w:val="00A070E5"/>
    <w:rsid w:val="00A0766B"/>
    <w:rsid w:val="00A10216"/>
    <w:rsid w:val="00A10963"/>
    <w:rsid w:val="00A11D49"/>
    <w:rsid w:val="00A13ADA"/>
    <w:rsid w:val="00A14ABA"/>
    <w:rsid w:val="00A14F2F"/>
    <w:rsid w:val="00A20F85"/>
    <w:rsid w:val="00A224E7"/>
    <w:rsid w:val="00A22586"/>
    <w:rsid w:val="00A23D54"/>
    <w:rsid w:val="00A24B44"/>
    <w:rsid w:val="00A3014D"/>
    <w:rsid w:val="00A32652"/>
    <w:rsid w:val="00A339A9"/>
    <w:rsid w:val="00A3710B"/>
    <w:rsid w:val="00A40826"/>
    <w:rsid w:val="00A43742"/>
    <w:rsid w:val="00A44847"/>
    <w:rsid w:val="00A455D3"/>
    <w:rsid w:val="00A46287"/>
    <w:rsid w:val="00A46931"/>
    <w:rsid w:val="00A46AA6"/>
    <w:rsid w:val="00A47874"/>
    <w:rsid w:val="00A50A5A"/>
    <w:rsid w:val="00A56A16"/>
    <w:rsid w:val="00A56EB8"/>
    <w:rsid w:val="00A616E6"/>
    <w:rsid w:val="00A6331F"/>
    <w:rsid w:val="00A66B6A"/>
    <w:rsid w:val="00A729C6"/>
    <w:rsid w:val="00A73136"/>
    <w:rsid w:val="00A75DA4"/>
    <w:rsid w:val="00A75F4D"/>
    <w:rsid w:val="00A76F2E"/>
    <w:rsid w:val="00A80BB4"/>
    <w:rsid w:val="00A81F4C"/>
    <w:rsid w:val="00A85E69"/>
    <w:rsid w:val="00A91B49"/>
    <w:rsid w:val="00A93C38"/>
    <w:rsid w:val="00A93FB4"/>
    <w:rsid w:val="00A94555"/>
    <w:rsid w:val="00A94A2F"/>
    <w:rsid w:val="00A96ED9"/>
    <w:rsid w:val="00A97634"/>
    <w:rsid w:val="00A97C7B"/>
    <w:rsid w:val="00AA1688"/>
    <w:rsid w:val="00AA1A9E"/>
    <w:rsid w:val="00AA250B"/>
    <w:rsid w:val="00AA2BEB"/>
    <w:rsid w:val="00AA2E6E"/>
    <w:rsid w:val="00AA43E6"/>
    <w:rsid w:val="00AA6CE1"/>
    <w:rsid w:val="00AA6FDE"/>
    <w:rsid w:val="00AA78A4"/>
    <w:rsid w:val="00AA7B92"/>
    <w:rsid w:val="00AB06E1"/>
    <w:rsid w:val="00AB07DA"/>
    <w:rsid w:val="00AB3CDB"/>
    <w:rsid w:val="00AB3E3D"/>
    <w:rsid w:val="00AB576C"/>
    <w:rsid w:val="00AC3F3D"/>
    <w:rsid w:val="00AC61B0"/>
    <w:rsid w:val="00AC761A"/>
    <w:rsid w:val="00AC76FB"/>
    <w:rsid w:val="00AD17E2"/>
    <w:rsid w:val="00AD2E1F"/>
    <w:rsid w:val="00AD420F"/>
    <w:rsid w:val="00AD489E"/>
    <w:rsid w:val="00AD52A1"/>
    <w:rsid w:val="00AD562A"/>
    <w:rsid w:val="00AE0425"/>
    <w:rsid w:val="00AE2E3E"/>
    <w:rsid w:val="00AE5E4E"/>
    <w:rsid w:val="00AF0D7A"/>
    <w:rsid w:val="00AF187B"/>
    <w:rsid w:val="00AF3B8B"/>
    <w:rsid w:val="00AF42DF"/>
    <w:rsid w:val="00AF4852"/>
    <w:rsid w:val="00AF7A18"/>
    <w:rsid w:val="00B06647"/>
    <w:rsid w:val="00B07D7C"/>
    <w:rsid w:val="00B11672"/>
    <w:rsid w:val="00B11775"/>
    <w:rsid w:val="00B123CE"/>
    <w:rsid w:val="00B13EBE"/>
    <w:rsid w:val="00B1613A"/>
    <w:rsid w:val="00B16897"/>
    <w:rsid w:val="00B16CA9"/>
    <w:rsid w:val="00B16D99"/>
    <w:rsid w:val="00B1729D"/>
    <w:rsid w:val="00B2024B"/>
    <w:rsid w:val="00B25071"/>
    <w:rsid w:val="00B250A5"/>
    <w:rsid w:val="00B3161D"/>
    <w:rsid w:val="00B31A90"/>
    <w:rsid w:val="00B343ED"/>
    <w:rsid w:val="00B34D3D"/>
    <w:rsid w:val="00B353A6"/>
    <w:rsid w:val="00B353C1"/>
    <w:rsid w:val="00B35AB0"/>
    <w:rsid w:val="00B37CEC"/>
    <w:rsid w:val="00B40D9B"/>
    <w:rsid w:val="00B44F87"/>
    <w:rsid w:val="00B45F22"/>
    <w:rsid w:val="00B50AC7"/>
    <w:rsid w:val="00B523AB"/>
    <w:rsid w:val="00B52852"/>
    <w:rsid w:val="00B55625"/>
    <w:rsid w:val="00B61123"/>
    <w:rsid w:val="00B62FCB"/>
    <w:rsid w:val="00B657B0"/>
    <w:rsid w:val="00B66C2D"/>
    <w:rsid w:val="00B66ED6"/>
    <w:rsid w:val="00B677C5"/>
    <w:rsid w:val="00B67F1E"/>
    <w:rsid w:val="00B72F70"/>
    <w:rsid w:val="00B74448"/>
    <w:rsid w:val="00B76410"/>
    <w:rsid w:val="00B77166"/>
    <w:rsid w:val="00B77853"/>
    <w:rsid w:val="00B805A9"/>
    <w:rsid w:val="00B808D7"/>
    <w:rsid w:val="00B837D1"/>
    <w:rsid w:val="00B84A75"/>
    <w:rsid w:val="00B84CCB"/>
    <w:rsid w:val="00B84FEC"/>
    <w:rsid w:val="00B850EA"/>
    <w:rsid w:val="00B874D6"/>
    <w:rsid w:val="00B875E7"/>
    <w:rsid w:val="00B90180"/>
    <w:rsid w:val="00B904BD"/>
    <w:rsid w:val="00B90FE6"/>
    <w:rsid w:val="00B91693"/>
    <w:rsid w:val="00B932A7"/>
    <w:rsid w:val="00B9520C"/>
    <w:rsid w:val="00B97537"/>
    <w:rsid w:val="00B97B59"/>
    <w:rsid w:val="00B97E25"/>
    <w:rsid w:val="00BA0F08"/>
    <w:rsid w:val="00BA16AA"/>
    <w:rsid w:val="00BA3200"/>
    <w:rsid w:val="00BA4F7A"/>
    <w:rsid w:val="00BA565C"/>
    <w:rsid w:val="00BA6336"/>
    <w:rsid w:val="00BA6B19"/>
    <w:rsid w:val="00BA6D44"/>
    <w:rsid w:val="00BA798C"/>
    <w:rsid w:val="00BB0CCE"/>
    <w:rsid w:val="00BB2301"/>
    <w:rsid w:val="00BB35B1"/>
    <w:rsid w:val="00BB38E4"/>
    <w:rsid w:val="00BB3B36"/>
    <w:rsid w:val="00BB5E34"/>
    <w:rsid w:val="00BB6595"/>
    <w:rsid w:val="00BB6D44"/>
    <w:rsid w:val="00BB6FE0"/>
    <w:rsid w:val="00BB79E0"/>
    <w:rsid w:val="00BC0A27"/>
    <w:rsid w:val="00BC2B7D"/>
    <w:rsid w:val="00BC6EC2"/>
    <w:rsid w:val="00BC7E4B"/>
    <w:rsid w:val="00BD0157"/>
    <w:rsid w:val="00BD0622"/>
    <w:rsid w:val="00BD0638"/>
    <w:rsid w:val="00BD1D3C"/>
    <w:rsid w:val="00BD2719"/>
    <w:rsid w:val="00BD30BD"/>
    <w:rsid w:val="00BD35EF"/>
    <w:rsid w:val="00BD394A"/>
    <w:rsid w:val="00BD3AA5"/>
    <w:rsid w:val="00BD3D41"/>
    <w:rsid w:val="00BD594F"/>
    <w:rsid w:val="00BD5DDC"/>
    <w:rsid w:val="00BD71F0"/>
    <w:rsid w:val="00BD7D3A"/>
    <w:rsid w:val="00BE09D4"/>
    <w:rsid w:val="00BE5073"/>
    <w:rsid w:val="00BE5418"/>
    <w:rsid w:val="00BE5942"/>
    <w:rsid w:val="00BE5A32"/>
    <w:rsid w:val="00BE601D"/>
    <w:rsid w:val="00BE6E84"/>
    <w:rsid w:val="00BE71D2"/>
    <w:rsid w:val="00BE7785"/>
    <w:rsid w:val="00BE79E9"/>
    <w:rsid w:val="00BF055B"/>
    <w:rsid w:val="00BF0600"/>
    <w:rsid w:val="00BF1E63"/>
    <w:rsid w:val="00BF2022"/>
    <w:rsid w:val="00BF29FD"/>
    <w:rsid w:val="00BF55EC"/>
    <w:rsid w:val="00BF6EE6"/>
    <w:rsid w:val="00C01006"/>
    <w:rsid w:val="00C016C5"/>
    <w:rsid w:val="00C01F85"/>
    <w:rsid w:val="00C04870"/>
    <w:rsid w:val="00C04AF5"/>
    <w:rsid w:val="00C04E6A"/>
    <w:rsid w:val="00C04E7E"/>
    <w:rsid w:val="00C0533E"/>
    <w:rsid w:val="00C069AB"/>
    <w:rsid w:val="00C10109"/>
    <w:rsid w:val="00C12845"/>
    <w:rsid w:val="00C172BB"/>
    <w:rsid w:val="00C17A38"/>
    <w:rsid w:val="00C2193E"/>
    <w:rsid w:val="00C22998"/>
    <w:rsid w:val="00C23348"/>
    <w:rsid w:val="00C23492"/>
    <w:rsid w:val="00C2380A"/>
    <w:rsid w:val="00C23DDC"/>
    <w:rsid w:val="00C23E46"/>
    <w:rsid w:val="00C250D5"/>
    <w:rsid w:val="00C32627"/>
    <w:rsid w:val="00C33183"/>
    <w:rsid w:val="00C33FC5"/>
    <w:rsid w:val="00C341EA"/>
    <w:rsid w:val="00C35B10"/>
    <w:rsid w:val="00C35E6E"/>
    <w:rsid w:val="00C41512"/>
    <w:rsid w:val="00C41A1D"/>
    <w:rsid w:val="00C427B9"/>
    <w:rsid w:val="00C44F11"/>
    <w:rsid w:val="00C4727D"/>
    <w:rsid w:val="00C5049C"/>
    <w:rsid w:val="00C50C20"/>
    <w:rsid w:val="00C526E3"/>
    <w:rsid w:val="00C55F0D"/>
    <w:rsid w:val="00C6009C"/>
    <w:rsid w:val="00C60BBD"/>
    <w:rsid w:val="00C60BD3"/>
    <w:rsid w:val="00C64D51"/>
    <w:rsid w:val="00C64D95"/>
    <w:rsid w:val="00C6559F"/>
    <w:rsid w:val="00C65C1D"/>
    <w:rsid w:val="00C66666"/>
    <w:rsid w:val="00C67F5C"/>
    <w:rsid w:val="00C7015D"/>
    <w:rsid w:val="00C70232"/>
    <w:rsid w:val="00C7033E"/>
    <w:rsid w:val="00C71433"/>
    <w:rsid w:val="00C7153F"/>
    <w:rsid w:val="00C7460F"/>
    <w:rsid w:val="00C7487B"/>
    <w:rsid w:val="00C805B2"/>
    <w:rsid w:val="00C80AA2"/>
    <w:rsid w:val="00C80EE7"/>
    <w:rsid w:val="00C82EE0"/>
    <w:rsid w:val="00C835D4"/>
    <w:rsid w:val="00C83D1B"/>
    <w:rsid w:val="00C83FCD"/>
    <w:rsid w:val="00C84792"/>
    <w:rsid w:val="00C8491A"/>
    <w:rsid w:val="00C850E3"/>
    <w:rsid w:val="00C85C6B"/>
    <w:rsid w:val="00C85F17"/>
    <w:rsid w:val="00C86339"/>
    <w:rsid w:val="00C901AA"/>
    <w:rsid w:val="00C93C5D"/>
    <w:rsid w:val="00C94007"/>
    <w:rsid w:val="00C95DFB"/>
    <w:rsid w:val="00C96EFB"/>
    <w:rsid w:val="00CA1E67"/>
    <w:rsid w:val="00CA65CE"/>
    <w:rsid w:val="00CA68A7"/>
    <w:rsid w:val="00CA7758"/>
    <w:rsid w:val="00CB02EA"/>
    <w:rsid w:val="00CB27D5"/>
    <w:rsid w:val="00CB47BE"/>
    <w:rsid w:val="00CB6690"/>
    <w:rsid w:val="00CB6EB0"/>
    <w:rsid w:val="00CB71A6"/>
    <w:rsid w:val="00CC3EB4"/>
    <w:rsid w:val="00CC4E6D"/>
    <w:rsid w:val="00CC57A9"/>
    <w:rsid w:val="00CC5BD8"/>
    <w:rsid w:val="00CC5CD2"/>
    <w:rsid w:val="00CC66CA"/>
    <w:rsid w:val="00CD0FC1"/>
    <w:rsid w:val="00CD1542"/>
    <w:rsid w:val="00CD5850"/>
    <w:rsid w:val="00CD6439"/>
    <w:rsid w:val="00CE07C5"/>
    <w:rsid w:val="00CE3993"/>
    <w:rsid w:val="00CF1E7C"/>
    <w:rsid w:val="00CF2046"/>
    <w:rsid w:val="00CF4AD4"/>
    <w:rsid w:val="00CF529F"/>
    <w:rsid w:val="00CF7056"/>
    <w:rsid w:val="00CF77A4"/>
    <w:rsid w:val="00D009DF"/>
    <w:rsid w:val="00D011EE"/>
    <w:rsid w:val="00D0232D"/>
    <w:rsid w:val="00D02B06"/>
    <w:rsid w:val="00D0408F"/>
    <w:rsid w:val="00D055BD"/>
    <w:rsid w:val="00D06643"/>
    <w:rsid w:val="00D0666D"/>
    <w:rsid w:val="00D07657"/>
    <w:rsid w:val="00D07D25"/>
    <w:rsid w:val="00D07F25"/>
    <w:rsid w:val="00D112B7"/>
    <w:rsid w:val="00D139C3"/>
    <w:rsid w:val="00D14139"/>
    <w:rsid w:val="00D153C5"/>
    <w:rsid w:val="00D15744"/>
    <w:rsid w:val="00D15B58"/>
    <w:rsid w:val="00D20B8A"/>
    <w:rsid w:val="00D2110A"/>
    <w:rsid w:val="00D22362"/>
    <w:rsid w:val="00D2269C"/>
    <w:rsid w:val="00D25325"/>
    <w:rsid w:val="00D25477"/>
    <w:rsid w:val="00D275EE"/>
    <w:rsid w:val="00D27F0C"/>
    <w:rsid w:val="00D340C6"/>
    <w:rsid w:val="00D34212"/>
    <w:rsid w:val="00D41FF8"/>
    <w:rsid w:val="00D42112"/>
    <w:rsid w:val="00D47683"/>
    <w:rsid w:val="00D51295"/>
    <w:rsid w:val="00D52C8D"/>
    <w:rsid w:val="00D53BC5"/>
    <w:rsid w:val="00D54755"/>
    <w:rsid w:val="00D55320"/>
    <w:rsid w:val="00D56EF5"/>
    <w:rsid w:val="00D60F9B"/>
    <w:rsid w:val="00D63931"/>
    <w:rsid w:val="00D64FDE"/>
    <w:rsid w:val="00D65D33"/>
    <w:rsid w:val="00D67405"/>
    <w:rsid w:val="00D71749"/>
    <w:rsid w:val="00D73584"/>
    <w:rsid w:val="00D75EBF"/>
    <w:rsid w:val="00D77B98"/>
    <w:rsid w:val="00D8124B"/>
    <w:rsid w:val="00D84043"/>
    <w:rsid w:val="00D86ECC"/>
    <w:rsid w:val="00D9035E"/>
    <w:rsid w:val="00D918FA"/>
    <w:rsid w:val="00D92A24"/>
    <w:rsid w:val="00D92ACC"/>
    <w:rsid w:val="00D939C2"/>
    <w:rsid w:val="00D94360"/>
    <w:rsid w:val="00DA31A8"/>
    <w:rsid w:val="00DA374E"/>
    <w:rsid w:val="00DA5D3E"/>
    <w:rsid w:val="00DA60C3"/>
    <w:rsid w:val="00DA65C4"/>
    <w:rsid w:val="00DA7983"/>
    <w:rsid w:val="00DA7D3C"/>
    <w:rsid w:val="00DB111C"/>
    <w:rsid w:val="00DB34DC"/>
    <w:rsid w:val="00DB56A6"/>
    <w:rsid w:val="00DB5EB4"/>
    <w:rsid w:val="00DC0404"/>
    <w:rsid w:val="00DC39FC"/>
    <w:rsid w:val="00DC3CCF"/>
    <w:rsid w:val="00DC4209"/>
    <w:rsid w:val="00DD1CF8"/>
    <w:rsid w:val="00DD26C4"/>
    <w:rsid w:val="00DD44AF"/>
    <w:rsid w:val="00DD4CB9"/>
    <w:rsid w:val="00DD4F03"/>
    <w:rsid w:val="00DD6EE8"/>
    <w:rsid w:val="00DD76AA"/>
    <w:rsid w:val="00DE02DD"/>
    <w:rsid w:val="00DE0F94"/>
    <w:rsid w:val="00DE21EA"/>
    <w:rsid w:val="00DE29C6"/>
    <w:rsid w:val="00DE2D6F"/>
    <w:rsid w:val="00DE3E81"/>
    <w:rsid w:val="00DE5B9C"/>
    <w:rsid w:val="00DE7286"/>
    <w:rsid w:val="00DE7986"/>
    <w:rsid w:val="00DE7FFE"/>
    <w:rsid w:val="00DF3F53"/>
    <w:rsid w:val="00DF41FA"/>
    <w:rsid w:val="00DF6313"/>
    <w:rsid w:val="00DF6813"/>
    <w:rsid w:val="00DF6AB5"/>
    <w:rsid w:val="00DF7591"/>
    <w:rsid w:val="00E002CC"/>
    <w:rsid w:val="00E03FF6"/>
    <w:rsid w:val="00E0572B"/>
    <w:rsid w:val="00E05DFD"/>
    <w:rsid w:val="00E05FA9"/>
    <w:rsid w:val="00E07F6C"/>
    <w:rsid w:val="00E10FDB"/>
    <w:rsid w:val="00E11050"/>
    <w:rsid w:val="00E11417"/>
    <w:rsid w:val="00E11AE7"/>
    <w:rsid w:val="00E11C92"/>
    <w:rsid w:val="00E13282"/>
    <w:rsid w:val="00E13546"/>
    <w:rsid w:val="00E14A6A"/>
    <w:rsid w:val="00E14AAA"/>
    <w:rsid w:val="00E23252"/>
    <w:rsid w:val="00E24488"/>
    <w:rsid w:val="00E24EF9"/>
    <w:rsid w:val="00E2549C"/>
    <w:rsid w:val="00E26909"/>
    <w:rsid w:val="00E302FC"/>
    <w:rsid w:val="00E310CF"/>
    <w:rsid w:val="00E3252B"/>
    <w:rsid w:val="00E32EE8"/>
    <w:rsid w:val="00E34160"/>
    <w:rsid w:val="00E34B34"/>
    <w:rsid w:val="00E351A9"/>
    <w:rsid w:val="00E37950"/>
    <w:rsid w:val="00E4049D"/>
    <w:rsid w:val="00E425AA"/>
    <w:rsid w:val="00E428F0"/>
    <w:rsid w:val="00E44A5B"/>
    <w:rsid w:val="00E45446"/>
    <w:rsid w:val="00E46A31"/>
    <w:rsid w:val="00E5056B"/>
    <w:rsid w:val="00E51FD2"/>
    <w:rsid w:val="00E538DA"/>
    <w:rsid w:val="00E5655E"/>
    <w:rsid w:val="00E60BA9"/>
    <w:rsid w:val="00E61E2C"/>
    <w:rsid w:val="00E64386"/>
    <w:rsid w:val="00E64FE1"/>
    <w:rsid w:val="00E66CA0"/>
    <w:rsid w:val="00E66F63"/>
    <w:rsid w:val="00E724F5"/>
    <w:rsid w:val="00E732D3"/>
    <w:rsid w:val="00E7652B"/>
    <w:rsid w:val="00E773C9"/>
    <w:rsid w:val="00E84332"/>
    <w:rsid w:val="00E84D01"/>
    <w:rsid w:val="00E84E82"/>
    <w:rsid w:val="00E85559"/>
    <w:rsid w:val="00E8661E"/>
    <w:rsid w:val="00E86F49"/>
    <w:rsid w:val="00E86FF7"/>
    <w:rsid w:val="00E9017E"/>
    <w:rsid w:val="00E94DE5"/>
    <w:rsid w:val="00E95B69"/>
    <w:rsid w:val="00E977EB"/>
    <w:rsid w:val="00E97D4F"/>
    <w:rsid w:val="00EA276A"/>
    <w:rsid w:val="00EA38C1"/>
    <w:rsid w:val="00EA687A"/>
    <w:rsid w:val="00EA6F94"/>
    <w:rsid w:val="00EA7512"/>
    <w:rsid w:val="00EA7E47"/>
    <w:rsid w:val="00EB178E"/>
    <w:rsid w:val="00EB262A"/>
    <w:rsid w:val="00EB27B5"/>
    <w:rsid w:val="00EB332C"/>
    <w:rsid w:val="00EB44E4"/>
    <w:rsid w:val="00EB5441"/>
    <w:rsid w:val="00EB55CC"/>
    <w:rsid w:val="00EC0A5C"/>
    <w:rsid w:val="00EC161C"/>
    <w:rsid w:val="00EC32EE"/>
    <w:rsid w:val="00EC583E"/>
    <w:rsid w:val="00EC5858"/>
    <w:rsid w:val="00EC753B"/>
    <w:rsid w:val="00EC75A0"/>
    <w:rsid w:val="00ED0C57"/>
    <w:rsid w:val="00ED2C10"/>
    <w:rsid w:val="00ED5132"/>
    <w:rsid w:val="00ED5222"/>
    <w:rsid w:val="00ED62EF"/>
    <w:rsid w:val="00ED7C32"/>
    <w:rsid w:val="00EE12C9"/>
    <w:rsid w:val="00EE1A97"/>
    <w:rsid w:val="00EE2534"/>
    <w:rsid w:val="00EE3055"/>
    <w:rsid w:val="00EE5F9C"/>
    <w:rsid w:val="00EE7855"/>
    <w:rsid w:val="00EE7CBC"/>
    <w:rsid w:val="00EF06C6"/>
    <w:rsid w:val="00EF2D0A"/>
    <w:rsid w:val="00EF3CA1"/>
    <w:rsid w:val="00EF3CFA"/>
    <w:rsid w:val="00EF6B1E"/>
    <w:rsid w:val="00EF78D3"/>
    <w:rsid w:val="00F00A6A"/>
    <w:rsid w:val="00F0116D"/>
    <w:rsid w:val="00F01633"/>
    <w:rsid w:val="00F01937"/>
    <w:rsid w:val="00F01C8C"/>
    <w:rsid w:val="00F05803"/>
    <w:rsid w:val="00F06D09"/>
    <w:rsid w:val="00F07F47"/>
    <w:rsid w:val="00F103F3"/>
    <w:rsid w:val="00F106FA"/>
    <w:rsid w:val="00F10ADA"/>
    <w:rsid w:val="00F11D78"/>
    <w:rsid w:val="00F12FFA"/>
    <w:rsid w:val="00F13245"/>
    <w:rsid w:val="00F13DF0"/>
    <w:rsid w:val="00F1448E"/>
    <w:rsid w:val="00F153B4"/>
    <w:rsid w:val="00F15EBF"/>
    <w:rsid w:val="00F171B7"/>
    <w:rsid w:val="00F2306E"/>
    <w:rsid w:val="00F2497B"/>
    <w:rsid w:val="00F24FAB"/>
    <w:rsid w:val="00F3019B"/>
    <w:rsid w:val="00F30B20"/>
    <w:rsid w:val="00F33501"/>
    <w:rsid w:val="00F374B0"/>
    <w:rsid w:val="00F37BF7"/>
    <w:rsid w:val="00F37C2F"/>
    <w:rsid w:val="00F448B6"/>
    <w:rsid w:val="00F456EB"/>
    <w:rsid w:val="00F461A0"/>
    <w:rsid w:val="00F46282"/>
    <w:rsid w:val="00F47017"/>
    <w:rsid w:val="00F47D77"/>
    <w:rsid w:val="00F514F1"/>
    <w:rsid w:val="00F51594"/>
    <w:rsid w:val="00F51860"/>
    <w:rsid w:val="00F52857"/>
    <w:rsid w:val="00F5389E"/>
    <w:rsid w:val="00F53ABD"/>
    <w:rsid w:val="00F54217"/>
    <w:rsid w:val="00F54AAC"/>
    <w:rsid w:val="00F553AE"/>
    <w:rsid w:val="00F55751"/>
    <w:rsid w:val="00F5754A"/>
    <w:rsid w:val="00F5789B"/>
    <w:rsid w:val="00F57B0C"/>
    <w:rsid w:val="00F627FE"/>
    <w:rsid w:val="00F63AE2"/>
    <w:rsid w:val="00F6540C"/>
    <w:rsid w:val="00F66899"/>
    <w:rsid w:val="00F67670"/>
    <w:rsid w:val="00F70114"/>
    <w:rsid w:val="00F740D0"/>
    <w:rsid w:val="00F74C48"/>
    <w:rsid w:val="00F753A4"/>
    <w:rsid w:val="00F754CC"/>
    <w:rsid w:val="00F768EB"/>
    <w:rsid w:val="00F829FE"/>
    <w:rsid w:val="00F83EF3"/>
    <w:rsid w:val="00F855F5"/>
    <w:rsid w:val="00F86E54"/>
    <w:rsid w:val="00F87A3E"/>
    <w:rsid w:val="00F87F9E"/>
    <w:rsid w:val="00F91B83"/>
    <w:rsid w:val="00F92B06"/>
    <w:rsid w:val="00F95951"/>
    <w:rsid w:val="00F96ACA"/>
    <w:rsid w:val="00F96B4E"/>
    <w:rsid w:val="00F96CE7"/>
    <w:rsid w:val="00F97AD6"/>
    <w:rsid w:val="00FA0838"/>
    <w:rsid w:val="00FA0CA1"/>
    <w:rsid w:val="00FA0DD0"/>
    <w:rsid w:val="00FA1A89"/>
    <w:rsid w:val="00FA1C1A"/>
    <w:rsid w:val="00FA1F50"/>
    <w:rsid w:val="00FA390B"/>
    <w:rsid w:val="00FA4CA2"/>
    <w:rsid w:val="00FA5565"/>
    <w:rsid w:val="00FA71BF"/>
    <w:rsid w:val="00FB0229"/>
    <w:rsid w:val="00FB206C"/>
    <w:rsid w:val="00FB46B7"/>
    <w:rsid w:val="00FB4CF5"/>
    <w:rsid w:val="00FB4D5D"/>
    <w:rsid w:val="00FB5F0E"/>
    <w:rsid w:val="00FB71AE"/>
    <w:rsid w:val="00FC1BF4"/>
    <w:rsid w:val="00FC1FDF"/>
    <w:rsid w:val="00FC54AE"/>
    <w:rsid w:val="00FC5D5C"/>
    <w:rsid w:val="00FC771F"/>
    <w:rsid w:val="00FD45BC"/>
    <w:rsid w:val="00FD4DF7"/>
    <w:rsid w:val="00FD6BBB"/>
    <w:rsid w:val="00FD7AED"/>
    <w:rsid w:val="00FD7C06"/>
    <w:rsid w:val="00FD7E1C"/>
    <w:rsid w:val="00FE4851"/>
    <w:rsid w:val="00FE4A3A"/>
    <w:rsid w:val="00FE4C1E"/>
    <w:rsid w:val="00FE55BE"/>
    <w:rsid w:val="00FE5724"/>
    <w:rsid w:val="00FE7661"/>
    <w:rsid w:val="00FF0EA2"/>
    <w:rsid w:val="00FF18C2"/>
    <w:rsid w:val="00FF30F9"/>
    <w:rsid w:val="00FF4463"/>
    <w:rsid w:val="00FF4B00"/>
    <w:rsid w:val="00FF6159"/>
    <w:rsid w:val="00FF79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1E47C"/>
  <w15:chartTrackingRefBased/>
  <w15:docId w15:val="{4B402097-4C7D-4920-9C74-8F54C521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E0590"/>
  </w:style>
  <w:style w:type="paragraph" w:styleId="Pealkiri1">
    <w:name w:val="heading 1"/>
    <w:basedOn w:val="Normaallaad"/>
    <w:next w:val="Normaallaad"/>
    <w:link w:val="Pealkiri1Mrk"/>
    <w:uiPriority w:val="9"/>
    <w:qFormat/>
    <w:rsid w:val="002722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227C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link w:val="Pealkiri3Mrk"/>
    <w:uiPriority w:val="9"/>
    <w:qFormat/>
    <w:rsid w:val="00B16897"/>
    <w:pPr>
      <w:spacing w:before="240" w:after="100" w:afterAutospacing="1" w:line="240" w:lineRule="auto"/>
      <w:outlineLvl w:val="2"/>
    </w:pPr>
    <w:rPr>
      <w:rFonts w:ascii="Times New Roman" w:eastAsia="Times New Roman" w:hAnsi="Times New Roman" w:cs="Times New Roman"/>
      <w:b/>
      <w:bCs/>
      <w:sz w:val="27"/>
      <w:szCs w:val="27"/>
      <w:lang w:eastAsia="et-EE"/>
    </w:rPr>
  </w:style>
  <w:style w:type="paragraph" w:styleId="Pealkiri7">
    <w:name w:val="heading 7"/>
    <w:basedOn w:val="Normaallaad"/>
    <w:next w:val="Normaallaad"/>
    <w:link w:val="Pealkiri7Mrk"/>
    <w:uiPriority w:val="9"/>
    <w:semiHidden/>
    <w:unhideWhenUsed/>
    <w:qFormat/>
    <w:rsid w:val="0060741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oetelu">
    <w:name w:val="Loetelu"/>
    <w:basedOn w:val="Kehatekst"/>
    <w:rsid w:val="003E0590"/>
    <w:pPr>
      <w:numPr>
        <w:numId w:val="1"/>
      </w:numPr>
      <w:tabs>
        <w:tab w:val="num" w:pos="360"/>
      </w:tabs>
      <w:spacing w:before="120" w:after="0" w:line="240" w:lineRule="auto"/>
      <w:jc w:val="both"/>
    </w:pPr>
    <w:rPr>
      <w:rFonts w:ascii="Times New Roman" w:eastAsia="Times New Roman" w:hAnsi="Times New Roman" w:cs="Times New Roman"/>
      <w:sz w:val="24"/>
      <w:szCs w:val="20"/>
    </w:rPr>
  </w:style>
  <w:style w:type="paragraph" w:customStyle="1" w:styleId="Bodyt">
    <w:name w:val="Bodyt"/>
    <w:basedOn w:val="Normaallaad"/>
    <w:rsid w:val="003E0590"/>
    <w:pPr>
      <w:numPr>
        <w:ilvl w:val="1"/>
        <w:numId w:val="1"/>
      </w:numPr>
      <w:spacing w:after="0" w:line="240" w:lineRule="auto"/>
      <w:jc w:val="both"/>
    </w:pPr>
    <w:rPr>
      <w:rFonts w:ascii="Times New Roman" w:eastAsia="Times New Roman" w:hAnsi="Times New Roman" w:cs="Times New Roman"/>
      <w:sz w:val="24"/>
      <w:szCs w:val="20"/>
    </w:rPr>
  </w:style>
  <w:style w:type="paragraph" w:customStyle="1" w:styleId="kastitekst">
    <w:name w:val="kastitekst"/>
    <w:basedOn w:val="Normaallaad"/>
    <w:rsid w:val="003E0590"/>
    <w:pPr>
      <w:spacing w:after="0" w:line="240" w:lineRule="auto"/>
      <w:jc w:val="right"/>
    </w:pPr>
    <w:rPr>
      <w:rFonts w:ascii="Times New Roman" w:eastAsia="Times New Roman" w:hAnsi="Times New Roman" w:cs="Times New Roman"/>
    </w:rPr>
  </w:style>
  <w:style w:type="paragraph" w:styleId="Kehatekst">
    <w:name w:val="Body Text"/>
    <w:basedOn w:val="Normaallaad"/>
    <w:link w:val="KehatekstMrk"/>
    <w:uiPriority w:val="99"/>
    <w:semiHidden/>
    <w:unhideWhenUsed/>
    <w:rsid w:val="003E0590"/>
    <w:pPr>
      <w:spacing w:after="120"/>
    </w:pPr>
  </w:style>
  <w:style w:type="character" w:customStyle="1" w:styleId="KehatekstMrk">
    <w:name w:val="Kehatekst Märk"/>
    <w:basedOn w:val="Liguvaikefont"/>
    <w:link w:val="Kehatekst"/>
    <w:uiPriority w:val="99"/>
    <w:semiHidden/>
    <w:rsid w:val="003E0590"/>
  </w:style>
  <w:style w:type="paragraph" w:customStyle="1" w:styleId="Standard">
    <w:name w:val="Standard"/>
    <w:rsid w:val="0063381F"/>
    <w:pPr>
      <w:widowControl w:val="0"/>
      <w:suppressAutoHyphens/>
      <w:autoSpaceDN w:val="0"/>
      <w:spacing w:after="0" w:line="240" w:lineRule="auto"/>
    </w:pPr>
    <w:rPr>
      <w:rFonts w:ascii="Times New Roman" w:eastAsia="Arial Unicode MS" w:hAnsi="Times New Roman" w:cs="Tahoma"/>
      <w:kern w:val="3"/>
      <w:sz w:val="24"/>
      <w:szCs w:val="24"/>
      <w:lang w:eastAsia="et-EE"/>
    </w:rPr>
  </w:style>
  <w:style w:type="paragraph" w:styleId="Loendilik">
    <w:name w:val="List Paragraph"/>
    <w:basedOn w:val="Normaallaad"/>
    <w:uiPriority w:val="34"/>
    <w:qFormat/>
    <w:rsid w:val="00942702"/>
    <w:pPr>
      <w:ind w:left="720"/>
      <w:contextualSpacing/>
    </w:pPr>
  </w:style>
  <w:style w:type="character" w:styleId="Kommentaariviide">
    <w:name w:val="annotation reference"/>
    <w:basedOn w:val="Liguvaikefont"/>
    <w:uiPriority w:val="99"/>
    <w:semiHidden/>
    <w:unhideWhenUsed/>
    <w:rsid w:val="00742206"/>
    <w:rPr>
      <w:sz w:val="16"/>
      <w:szCs w:val="16"/>
    </w:rPr>
  </w:style>
  <w:style w:type="paragraph" w:styleId="Kommentaaritekst">
    <w:name w:val="annotation text"/>
    <w:basedOn w:val="Normaallaad"/>
    <w:link w:val="KommentaaritekstMrk"/>
    <w:uiPriority w:val="99"/>
    <w:unhideWhenUsed/>
    <w:rsid w:val="00742206"/>
    <w:pPr>
      <w:spacing w:line="240" w:lineRule="auto"/>
    </w:pPr>
    <w:rPr>
      <w:sz w:val="20"/>
      <w:szCs w:val="20"/>
    </w:rPr>
  </w:style>
  <w:style w:type="character" w:customStyle="1" w:styleId="KommentaaritekstMrk">
    <w:name w:val="Kommentaari tekst Märk"/>
    <w:basedOn w:val="Liguvaikefont"/>
    <w:link w:val="Kommentaaritekst"/>
    <w:uiPriority w:val="99"/>
    <w:rsid w:val="00742206"/>
    <w:rPr>
      <w:sz w:val="20"/>
      <w:szCs w:val="20"/>
    </w:rPr>
  </w:style>
  <w:style w:type="paragraph" w:styleId="Kommentaariteema">
    <w:name w:val="annotation subject"/>
    <w:basedOn w:val="Kommentaaritekst"/>
    <w:next w:val="Kommentaaritekst"/>
    <w:link w:val="KommentaariteemaMrk"/>
    <w:uiPriority w:val="99"/>
    <w:semiHidden/>
    <w:unhideWhenUsed/>
    <w:rsid w:val="00742206"/>
    <w:rPr>
      <w:b/>
      <w:bCs/>
    </w:rPr>
  </w:style>
  <w:style w:type="character" w:customStyle="1" w:styleId="KommentaariteemaMrk">
    <w:name w:val="Kommentaari teema Märk"/>
    <w:basedOn w:val="KommentaaritekstMrk"/>
    <w:link w:val="Kommentaariteema"/>
    <w:uiPriority w:val="99"/>
    <w:semiHidden/>
    <w:rsid w:val="00742206"/>
    <w:rPr>
      <w:b/>
      <w:bCs/>
      <w:sz w:val="20"/>
      <w:szCs w:val="20"/>
    </w:rPr>
  </w:style>
  <w:style w:type="paragraph" w:styleId="Jutumullitekst">
    <w:name w:val="Balloon Text"/>
    <w:basedOn w:val="Normaallaad"/>
    <w:link w:val="JutumullitekstMrk"/>
    <w:uiPriority w:val="99"/>
    <w:semiHidden/>
    <w:unhideWhenUsed/>
    <w:rsid w:val="0074220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42206"/>
    <w:rPr>
      <w:rFonts w:ascii="Segoe UI" w:hAnsi="Segoe UI" w:cs="Segoe UI"/>
      <w:sz w:val="18"/>
      <w:szCs w:val="18"/>
    </w:rPr>
  </w:style>
  <w:style w:type="paragraph" w:styleId="Pis">
    <w:name w:val="header"/>
    <w:basedOn w:val="Normaallaad"/>
    <w:link w:val="PisMrk"/>
    <w:uiPriority w:val="99"/>
    <w:unhideWhenUsed/>
    <w:rsid w:val="00824AE9"/>
    <w:pPr>
      <w:tabs>
        <w:tab w:val="center" w:pos="4536"/>
        <w:tab w:val="right" w:pos="9072"/>
      </w:tabs>
      <w:spacing w:after="0" w:line="240" w:lineRule="auto"/>
    </w:pPr>
  </w:style>
  <w:style w:type="character" w:customStyle="1" w:styleId="PisMrk">
    <w:name w:val="Päis Märk"/>
    <w:basedOn w:val="Liguvaikefont"/>
    <w:link w:val="Pis"/>
    <w:uiPriority w:val="99"/>
    <w:rsid w:val="00824AE9"/>
  </w:style>
  <w:style w:type="paragraph" w:styleId="Jalus">
    <w:name w:val="footer"/>
    <w:basedOn w:val="Normaallaad"/>
    <w:link w:val="JalusMrk"/>
    <w:uiPriority w:val="99"/>
    <w:unhideWhenUsed/>
    <w:rsid w:val="00824AE9"/>
    <w:pPr>
      <w:tabs>
        <w:tab w:val="center" w:pos="4536"/>
        <w:tab w:val="right" w:pos="9072"/>
      </w:tabs>
      <w:spacing w:after="0" w:line="240" w:lineRule="auto"/>
    </w:pPr>
  </w:style>
  <w:style w:type="character" w:customStyle="1" w:styleId="JalusMrk">
    <w:name w:val="Jalus Märk"/>
    <w:basedOn w:val="Liguvaikefont"/>
    <w:link w:val="Jalus"/>
    <w:uiPriority w:val="99"/>
    <w:rsid w:val="00824AE9"/>
  </w:style>
  <w:style w:type="character" w:customStyle="1" w:styleId="Pealkiri3Mrk">
    <w:name w:val="Pealkiri 3 Märk"/>
    <w:basedOn w:val="Liguvaikefont"/>
    <w:link w:val="Pealkiri3"/>
    <w:uiPriority w:val="9"/>
    <w:rsid w:val="00B16897"/>
    <w:rPr>
      <w:rFonts w:ascii="Times New Roman" w:eastAsia="Times New Roman" w:hAnsi="Times New Roman" w:cs="Times New Roman"/>
      <w:b/>
      <w:bCs/>
      <w:sz w:val="27"/>
      <w:szCs w:val="27"/>
      <w:lang w:eastAsia="et-EE"/>
    </w:rPr>
  </w:style>
  <w:style w:type="paragraph" w:styleId="Normaallaadveeb">
    <w:name w:val="Normal (Web)"/>
    <w:basedOn w:val="Normaallaad"/>
    <w:uiPriority w:val="99"/>
    <w:unhideWhenUsed/>
    <w:rsid w:val="00B16897"/>
    <w:pPr>
      <w:spacing w:before="240"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B16897"/>
    <w:rPr>
      <w:b/>
      <w:bCs/>
    </w:rPr>
  </w:style>
  <w:style w:type="paragraph" w:styleId="Vahedeta">
    <w:name w:val="No Spacing"/>
    <w:uiPriority w:val="1"/>
    <w:qFormat/>
    <w:rsid w:val="00B16897"/>
    <w:pPr>
      <w:spacing w:after="0" w:line="240" w:lineRule="auto"/>
    </w:pPr>
  </w:style>
  <w:style w:type="character" w:styleId="Hperlink">
    <w:name w:val="Hyperlink"/>
    <w:basedOn w:val="Liguvaikefont"/>
    <w:uiPriority w:val="99"/>
    <w:unhideWhenUsed/>
    <w:rsid w:val="000F5251"/>
    <w:rPr>
      <w:color w:val="0563C1" w:themeColor="hyperlink"/>
      <w:u w:val="single"/>
    </w:rPr>
  </w:style>
  <w:style w:type="paragraph" w:styleId="Redaktsioon">
    <w:name w:val="Revision"/>
    <w:hidden/>
    <w:uiPriority w:val="99"/>
    <w:semiHidden/>
    <w:rsid w:val="00155C7E"/>
    <w:pPr>
      <w:spacing w:after="0" w:line="240" w:lineRule="auto"/>
    </w:pPr>
  </w:style>
  <w:style w:type="character" w:customStyle="1" w:styleId="Pealkiri7Mrk">
    <w:name w:val="Pealkiri 7 Märk"/>
    <w:basedOn w:val="Liguvaikefont"/>
    <w:link w:val="Pealkiri7"/>
    <w:uiPriority w:val="9"/>
    <w:semiHidden/>
    <w:rsid w:val="00607414"/>
    <w:rPr>
      <w:rFonts w:asciiTheme="majorHAnsi" w:eastAsiaTheme="majorEastAsia" w:hAnsiTheme="majorHAnsi" w:cstheme="majorBidi"/>
      <w:i/>
      <w:iCs/>
      <w:color w:val="1F4D78" w:themeColor="accent1" w:themeShade="7F"/>
    </w:rPr>
  </w:style>
  <w:style w:type="paragraph" w:styleId="HTML-eelvormindatud">
    <w:name w:val="HTML Preformatted"/>
    <w:basedOn w:val="Normaallaad"/>
    <w:link w:val="HTML-eelvormindatudMrk"/>
    <w:uiPriority w:val="99"/>
    <w:semiHidden/>
    <w:unhideWhenUsed/>
    <w:rsid w:val="00A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eelvormindatudMrk">
    <w:name w:val="HTML-eelvormindatud Märk"/>
    <w:basedOn w:val="Liguvaikefont"/>
    <w:link w:val="HTML-eelvormindatud"/>
    <w:uiPriority w:val="99"/>
    <w:semiHidden/>
    <w:rsid w:val="00AF42DF"/>
    <w:rPr>
      <w:rFonts w:ascii="Courier New" w:eastAsia="Times New Roman" w:hAnsi="Courier New" w:cs="Courier New"/>
      <w:sz w:val="20"/>
      <w:szCs w:val="20"/>
      <w:lang w:eastAsia="et-EE"/>
    </w:rPr>
  </w:style>
  <w:style w:type="character" w:customStyle="1" w:styleId="Pealkiri1Mrk">
    <w:name w:val="Pealkiri 1 Märk"/>
    <w:basedOn w:val="Liguvaikefont"/>
    <w:link w:val="Pealkiri1"/>
    <w:uiPriority w:val="9"/>
    <w:rsid w:val="002722E2"/>
    <w:rPr>
      <w:rFonts w:asciiTheme="majorHAnsi" w:eastAsiaTheme="majorEastAsia" w:hAnsiTheme="majorHAnsi" w:cstheme="majorBidi"/>
      <w:color w:val="2E74B5" w:themeColor="accent1" w:themeShade="BF"/>
      <w:sz w:val="32"/>
      <w:szCs w:val="32"/>
    </w:rPr>
  </w:style>
  <w:style w:type="character" w:styleId="Lahendamatamainimine">
    <w:name w:val="Unresolved Mention"/>
    <w:basedOn w:val="Liguvaikefont"/>
    <w:uiPriority w:val="99"/>
    <w:semiHidden/>
    <w:unhideWhenUsed/>
    <w:rsid w:val="002722E2"/>
    <w:rPr>
      <w:color w:val="605E5C"/>
      <w:shd w:val="clear" w:color="auto" w:fill="E1DFDD"/>
    </w:rPr>
  </w:style>
  <w:style w:type="character" w:customStyle="1" w:styleId="cf01">
    <w:name w:val="cf01"/>
    <w:basedOn w:val="Liguvaikefont"/>
    <w:rsid w:val="00980908"/>
    <w:rPr>
      <w:rFonts w:ascii="Segoe UI" w:hAnsi="Segoe UI" w:cs="Segoe UI" w:hint="default"/>
      <w:color w:val="202020"/>
      <w:sz w:val="18"/>
      <w:szCs w:val="18"/>
      <w:shd w:val="clear" w:color="auto" w:fill="FFFF00"/>
    </w:rPr>
  </w:style>
  <w:style w:type="character" w:customStyle="1" w:styleId="mm">
    <w:name w:val="mm"/>
    <w:basedOn w:val="Liguvaikefont"/>
    <w:rsid w:val="0032481E"/>
  </w:style>
  <w:style w:type="character" w:customStyle="1" w:styleId="Pealkiri2Mrk">
    <w:name w:val="Pealkiri 2 Märk"/>
    <w:basedOn w:val="Liguvaikefont"/>
    <w:link w:val="Pealkiri2"/>
    <w:uiPriority w:val="9"/>
    <w:semiHidden/>
    <w:rsid w:val="00227C6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4078">
      <w:bodyDiv w:val="1"/>
      <w:marLeft w:val="0"/>
      <w:marRight w:val="0"/>
      <w:marTop w:val="0"/>
      <w:marBottom w:val="0"/>
      <w:divBdr>
        <w:top w:val="none" w:sz="0" w:space="0" w:color="auto"/>
        <w:left w:val="none" w:sz="0" w:space="0" w:color="auto"/>
        <w:bottom w:val="none" w:sz="0" w:space="0" w:color="auto"/>
        <w:right w:val="none" w:sz="0" w:space="0" w:color="auto"/>
      </w:divBdr>
    </w:div>
    <w:div w:id="119079255">
      <w:bodyDiv w:val="1"/>
      <w:marLeft w:val="0"/>
      <w:marRight w:val="0"/>
      <w:marTop w:val="0"/>
      <w:marBottom w:val="0"/>
      <w:divBdr>
        <w:top w:val="none" w:sz="0" w:space="0" w:color="auto"/>
        <w:left w:val="none" w:sz="0" w:space="0" w:color="auto"/>
        <w:bottom w:val="none" w:sz="0" w:space="0" w:color="auto"/>
        <w:right w:val="none" w:sz="0" w:space="0" w:color="auto"/>
      </w:divBdr>
    </w:div>
    <w:div w:id="163980945">
      <w:bodyDiv w:val="1"/>
      <w:marLeft w:val="0"/>
      <w:marRight w:val="0"/>
      <w:marTop w:val="0"/>
      <w:marBottom w:val="0"/>
      <w:divBdr>
        <w:top w:val="none" w:sz="0" w:space="0" w:color="auto"/>
        <w:left w:val="none" w:sz="0" w:space="0" w:color="auto"/>
        <w:bottom w:val="none" w:sz="0" w:space="0" w:color="auto"/>
        <w:right w:val="none" w:sz="0" w:space="0" w:color="auto"/>
      </w:divBdr>
    </w:div>
    <w:div w:id="180050368">
      <w:bodyDiv w:val="1"/>
      <w:marLeft w:val="0"/>
      <w:marRight w:val="0"/>
      <w:marTop w:val="0"/>
      <w:marBottom w:val="0"/>
      <w:divBdr>
        <w:top w:val="none" w:sz="0" w:space="0" w:color="auto"/>
        <w:left w:val="none" w:sz="0" w:space="0" w:color="auto"/>
        <w:bottom w:val="none" w:sz="0" w:space="0" w:color="auto"/>
        <w:right w:val="none" w:sz="0" w:space="0" w:color="auto"/>
      </w:divBdr>
    </w:div>
    <w:div w:id="234054937">
      <w:bodyDiv w:val="1"/>
      <w:marLeft w:val="0"/>
      <w:marRight w:val="0"/>
      <w:marTop w:val="0"/>
      <w:marBottom w:val="0"/>
      <w:divBdr>
        <w:top w:val="none" w:sz="0" w:space="0" w:color="auto"/>
        <w:left w:val="none" w:sz="0" w:space="0" w:color="auto"/>
        <w:bottom w:val="none" w:sz="0" w:space="0" w:color="auto"/>
        <w:right w:val="none" w:sz="0" w:space="0" w:color="auto"/>
      </w:divBdr>
      <w:divsChild>
        <w:div w:id="1963875088">
          <w:marLeft w:val="0"/>
          <w:marRight w:val="0"/>
          <w:marTop w:val="0"/>
          <w:marBottom w:val="0"/>
          <w:divBdr>
            <w:top w:val="none" w:sz="0" w:space="0" w:color="auto"/>
            <w:left w:val="none" w:sz="0" w:space="0" w:color="auto"/>
            <w:bottom w:val="none" w:sz="0" w:space="0" w:color="auto"/>
            <w:right w:val="none" w:sz="0" w:space="0" w:color="auto"/>
          </w:divBdr>
          <w:divsChild>
            <w:div w:id="1495683177">
              <w:marLeft w:val="0"/>
              <w:marRight w:val="0"/>
              <w:marTop w:val="0"/>
              <w:marBottom w:val="0"/>
              <w:divBdr>
                <w:top w:val="none" w:sz="0" w:space="0" w:color="auto"/>
                <w:left w:val="none" w:sz="0" w:space="0" w:color="auto"/>
                <w:bottom w:val="none" w:sz="0" w:space="0" w:color="auto"/>
                <w:right w:val="none" w:sz="0" w:space="0" w:color="auto"/>
              </w:divBdr>
              <w:divsChild>
                <w:div w:id="49086506">
                  <w:marLeft w:val="0"/>
                  <w:marRight w:val="0"/>
                  <w:marTop w:val="0"/>
                  <w:marBottom w:val="0"/>
                  <w:divBdr>
                    <w:top w:val="none" w:sz="0" w:space="0" w:color="auto"/>
                    <w:left w:val="none" w:sz="0" w:space="0" w:color="auto"/>
                    <w:bottom w:val="none" w:sz="0" w:space="0" w:color="auto"/>
                    <w:right w:val="none" w:sz="0" w:space="0" w:color="auto"/>
                  </w:divBdr>
                  <w:divsChild>
                    <w:div w:id="170683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536672">
      <w:bodyDiv w:val="1"/>
      <w:marLeft w:val="0"/>
      <w:marRight w:val="0"/>
      <w:marTop w:val="0"/>
      <w:marBottom w:val="0"/>
      <w:divBdr>
        <w:top w:val="none" w:sz="0" w:space="0" w:color="auto"/>
        <w:left w:val="none" w:sz="0" w:space="0" w:color="auto"/>
        <w:bottom w:val="none" w:sz="0" w:space="0" w:color="auto"/>
        <w:right w:val="none" w:sz="0" w:space="0" w:color="auto"/>
      </w:divBdr>
    </w:div>
    <w:div w:id="246960446">
      <w:bodyDiv w:val="1"/>
      <w:marLeft w:val="0"/>
      <w:marRight w:val="0"/>
      <w:marTop w:val="0"/>
      <w:marBottom w:val="0"/>
      <w:divBdr>
        <w:top w:val="none" w:sz="0" w:space="0" w:color="auto"/>
        <w:left w:val="none" w:sz="0" w:space="0" w:color="auto"/>
        <w:bottom w:val="none" w:sz="0" w:space="0" w:color="auto"/>
        <w:right w:val="none" w:sz="0" w:space="0" w:color="auto"/>
      </w:divBdr>
    </w:div>
    <w:div w:id="257953864">
      <w:bodyDiv w:val="1"/>
      <w:marLeft w:val="0"/>
      <w:marRight w:val="0"/>
      <w:marTop w:val="0"/>
      <w:marBottom w:val="0"/>
      <w:divBdr>
        <w:top w:val="none" w:sz="0" w:space="0" w:color="auto"/>
        <w:left w:val="none" w:sz="0" w:space="0" w:color="auto"/>
        <w:bottom w:val="none" w:sz="0" w:space="0" w:color="auto"/>
        <w:right w:val="none" w:sz="0" w:space="0" w:color="auto"/>
      </w:divBdr>
    </w:div>
    <w:div w:id="271979427">
      <w:bodyDiv w:val="1"/>
      <w:marLeft w:val="0"/>
      <w:marRight w:val="0"/>
      <w:marTop w:val="0"/>
      <w:marBottom w:val="0"/>
      <w:divBdr>
        <w:top w:val="none" w:sz="0" w:space="0" w:color="auto"/>
        <w:left w:val="none" w:sz="0" w:space="0" w:color="auto"/>
        <w:bottom w:val="none" w:sz="0" w:space="0" w:color="auto"/>
        <w:right w:val="none" w:sz="0" w:space="0" w:color="auto"/>
      </w:divBdr>
    </w:div>
    <w:div w:id="278343416">
      <w:bodyDiv w:val="1"/>
      <w:marLeft w:val="0"/>
      <w:marRight w:val="0"/>
      <w:marTop w:val="0"/>
      <w:marBottom w:val="0"/>
      <w:divBdr>
        <w:top w:val="none" w:sz="0" w:space="0" w:color="auto"/>
        <w:left w:val="none" w:sz="0" w:space="0" w:color="auto"/>
        <w:bottom w:val="none" w:sz="0" w:space="0" w:color="auto"/>
        <w:right w:val="none" w:sz="0" w:space="0" w:color="auto"/>
      </w:divBdr>
    </w:div>
    <w:div w:id="354117945">
      <w:bodyDiv w:val="1"/>
      <w:marLeft w:val="0"/>
      <w:marRight w:val="0"/>
      <w:marTop w:val="0"/>
      <w:marBottom w:val="0"/>
      <w:divBdr>
        <w:top w:val="none" w:sz="0" w:space="0" w:color="auto"/>
        <w:left w:val="none" w:sz="0" w:space="0" w:color="auto"/>
        <w:bottom w:val="none" w:sz="0" w:space="0" w:color="auto"/>
        <w:right w:val="none" w:sz="0" w:space="0" w:color="auto"/>
      </w:divBdr>
    </w:div>
    <w:div w:id="408814425">
      <w:bodyDiv w:val="1"/>
      <w:marLeft w:val="0"/>
      <w:marRight w:val="0"/>
      <w:marTop w:val="0"/>
      <w:marBottom w:val="0"/>
      <w:divBdr>
        <w:top w:val="none" w:sz="0" w:space="0" w:color="auto"/>
        <w:left w:val="none" w:sz="0" w:space="0" w:color="auto"/>
        <w:bottom w:val="none" w:sz="0" w:space="0" w:color="auto"/>
        <w:right w:val="none" w:sz="0" w:space="0" w:color="auto"/>
      </w:divBdr>
    </w:div>
    <w:div w:id="498740362">
      <w:bodyDiv w:val="1"/>
      <w:marLeft w:val="0"/>
      <w:marRight w:val="0"/>
      <w:marTop w:val="0"/>
      <w:marBottom w:val="0"/>
      <w:divBdr>
        <w:top w:val="none" w:sz="0" w:space="0" w:color="auto"/>
        <w:left w:val="none" w:sz="0" w:space="0" w:color="auto"/>
        <w:bottom w:val="none" w:sz="0" w:space="0" w:color="auto"/>
        <w:right w:val="none" w:sz="0" w:space="0" w:color="auto"/>
      </w:divBdr>
    </w:div>
    <w:div w:id="515388563">
      <w:bodyDiv w:val="1"/>
      <w:marLeft w:val="0"/>
      <w:marRight w:val="0"/>
      <w:marTop w:val="0"/>
      <w:marBottom w:val="0"/>
      <w:divBdr>
        <w:top w:val="none" w:sz="0" w:space="0" w:color="auto"/>
        <w:left w:val="none" w:sz="0" w:space="0" w:color="auto"/>
        <w:bottom w:val="none" w:sz="0" w:space="0" w:color="auto"/>
        <w:right w:val="none" w:sz="0" w:space="0" w:color="auto"/>
      </w:divBdr>
    </w:div>
    <w:div w:id="550726117">
      <w:bodyDiv w:val="1"/>
      <w:marLeft w:val="0"/>
      <w:marRight w:val="0"/>
      <w:marTop w:val="0"/>
      <w:marBottom w:val="0"/>
      <w:divBdr>
        <w:top w:val="none" w:sz="0" w:space="0" w:color="auto"/>
        <w:left w:val="none" w:sz="0" w:space="0" w:color="auto"/>
        <w:bottom w:val="none" w:sz="0" w:space="0" w:color="auto"/>
        <w:right w:val="none" w:sz="0" w:space="0" w:color="auto"/>
      </w:divBdr>
    </w:div>
    <w:div w:id="579363828">
      <w:bodyDiv w:val="1"/>
      <w:marLeft w:val="0"/>
      <w:marRight w:val="0"/>
      <w:marTop w:val="0"/>
      <w:marBottom w:val="0"/>
      <w:divBdr>
        <w:top w:val="none" w:sz="0" w:space="0" w:color="auto"/>
        <w:left w:val="none" w:sz="0" w:space="0" w:color="auto"/>
        <w:bottom w:val="none" w:sz="0" w:space="0" w:color="auto"/>
        <w:right w:val="none" w:sz="0" w:space="0" w:color="auto"/>
      </w:divBdr>
    </w:div>
    <w:div w:id="612588719">
      <w:bodyDiv w:val="1"/>
      <w:marLeft w:val="0"/>
      <w:marRight w:val="0"/>
      <w:marTop w:val="0"/>
      <w:marBottom w:val="0"/>
      <w:divBdr>
        <w:top w:val="none" w:sz="0" w:space="0" w:color="auto"/>
        <w:left w:val="none" w:sz="0" w:space="0" w:color="auto"/>
        <w:bottom w:val="none" w:sz="0" w:space="0" w:color="auto"/>
        <w:right w:val="none" w:sz="0" w:space="0" w:color="auto"/>
      </w:divBdr>
    </w:div>
    <w:div w:id="627247219">
      <w:bodyDiv w:val="1"/>
      <w:marLeft w:val="0"/>
      <w:marRight w:val="0"/>
      <w:marTop w:val="0"/>
      <w:marBottom w:val="0"/>
      <w:divBdr>
        <w:top w:val="none" w:sz="0" w:space="0" w:color="auto"/>
        <w:left w:val="none" w:sz="0" w:space="0" w:color="auto"/>
        <w:bottom w:val="none" w:sz="0" w:space="0" w:color="auto"/>
        <w:right w:val="none" w:sz="0" w:space="0" w:color="auto"/>
      </w:divBdr>
    </w:div>
    <w:div w:id="636910198">
      <w:bodyDiv w:val="1"/>
      <w:marLeft w:val="0"/>
      <w:marRight w:val="0"/>
      <w:marTop w:val="0"/>
      <w:marBottom w:val="0"/>
      <w:divBdr>
        <w:top w:val="none" w:sz="0" w:space="0" w:color="auto"/>
        <w:left w:val="none" w:sz="0" w:space="0" w:color="auto"/>
        <w:bottom w:val="none" w:sz="0" w:space="0" w:color="auto"/>
        <w:right w:val="none" w:sz="0" w:space="0" w:color="auto"/>
      </w:divBdr>
    </w:div>
    <w:div w:id="653874141">
      <w:bodyDiv w:val="1"/>
      <w:marLeft w:val="0"/>
      <w:marRight w:val="0"/>
      <w:marTop w:val="0"/>
      <w:marBottom w:val="0"/>
      <w:divBdr>
        <w:top w:val="none" w:sz="0" w:space="0" w:color="auto"/>
        <w:left w:val="none" w:sz="0" w:space="0" w:color="auto"/>
        <w:bottom w:val="none" w:sz="0" w:space="0" w:color="auto"/>
        <w:right w:val="none" w:sz="0" w:space="0" w:color="auto"/>
      </w:divBdr>
    </w:div>
    <w:div w:id="658071762">
      <w:bodyDiv w:val="1"/>
      <w:marLeft w:val="0"/>
      <w:marRight w:val="0"/>
      <w:marTop w:val="0"/>
      <w:marBottom w:val="0"/>
      <w:divBdr>
        <w:top w:val="none" w:sz="0" w:space="0" w:color="auto"/>
        <w:left w:val="none" w:sz="0" w:space="0" w:color="auto"/>
        <w:bottom w:val="none" w:sz="0" w:space="0" w:color="auto"/>
        <w:right w:val="none" w:sz="0" w:space="0" w:color="auto"/>
      </w:divBdr>
    </w:div>
    <w:div w:id="658078322">
      <w:bodyDiv w:val="1"/>
      <w:marLeft w:val="0"/>
      <w:marRight w:val="0"/>
      <w:marTop w:val="0"/>
      <w:marBottom w:val="0"/>
      <w:divBdr>
        <w:top w:val="none" w:sz="0" w:space="0" w:color="auto"/>
        <w:left w:val="none" w:sz="0" w:space="0" w:color="auto"/>
        <w:bottom w:val="none" w:sz="0" w:space="0" w:color="auto"/>
        <w:right w:val="none" w:sz="0" w:space="0" w:color="auto"/>
      </w:divBdr>
    </w:div>
    <w:div w:id="710347806">
      <w:bodyDiv w:val="1"/>
      <w:marLeft w:val="0"/>
      <w:marRight w:val="0"/>
      <w:marTop w:val="0"/>
      <w:marBottom w:val="0"/>
      <w:divBdr>
        <w:top w:val="none" w:sz="0" w:space="0" w:color="auto"/>
        <w:left w:val="none" w:sz="0" w:space="0" w:color="auto"/>
        <w:bottom w:val="none" w:sz="0" w:space="0" w:color="auto"/>
        <w:right w:val="none" w:sz="0" w:space="0" w:color="auto"/>
      </w:divBdr>
    </w:div>
    <w:div w:id="752047357">
      <w:bodyDiv w:val="1"/>
      <w:marLeft w:val="0"/>
      <w:marRight w:val="0"/>
      <w:marTop w:val="0"/>
      <w:marBottom w:val="0"/>
      <w:divBdr>
        <w:top w:val="none" w:sz="0" w:space="0" w:color="auto"/>
        <w:left w:val="none" w:sz="0" w:space="0" w:color="auto"/>
        <w:bottom w:val="none" w:sz="0" w:space="0" w:color="auto"/>
        <w:right w:val="none" w:sz="0" w:space="0" w:color="auto"/>
      </w:divBdr>
    </w:div>
    <w:div w:id="871454304">
      <w:bodyDiv w:val="1"/>
      <w:marLeft w:val="0"/>
      <w:marRight w:val="0"/>
      <w:marTop w:val="0"/>
      <w:marBottom w:val="0"/>
      <w:divBdr>
        <w:top w:val="none" w:sz="0" w:space="0" w:color="auto"/>
        <w:left w:val="none" w:sz="0" w:space="0" w:color="auto"/>
        <w:bottom w:val="none" w:sz="0" w:space="0" w:color="auto"/>
        <w:right w:val="none" w:sz="0" w:space="0" w:color="auto"/>
      </w:divBdr>
    </w:div>
    <w:div w:id="896237533">
      <w:bodyDiv w:val="1"/>
      <w:marLeft w:val="0"/>
      <w:marRight w:val="0"/>
      <w:marTop w:val="0"/>
      <w:marBottom w:val="0"/>
      <w:divBdr>
        <w:top w:val="none" w:sz="0" w:space="0" w:color="auto"/>
        <w:left w:val="none" w:sz="0" w:space="0" w:color="auto"/>
        <w:bottom w:val="none" w:sz="0" w:space="0" w:color="auto"/>
        <w:right w:val="none" w:sz="0" w:space="0" w:color="auto"/>
      </w:divBdr>
    </w:div>
    <w:div w:id="929509881">
      <w:bodyDiv w:val="1"/>
      <w:marLeft w:val="0"/>
      <w:marRight w:val="0"/>
      <w:marTop w:val="0"/>
      <w:marBottom w:val="0"/>
      <w:divBdr>
        <w:top w:val="none" w:sz="0" w:space="0" w:color="auto"/>
        <w:left w:val="none" w:sz="0" w:space="0" w:color="auto"/>
        <w:bottom w:val="none" w:sz="0" w:space="0" w:color="auto"/>
        <w:right w:val="none" w:sz="0" w:space="0" w:color="auto"/>
      </w:divBdr>
    </w:div>
    <w:div w:id="932083477">
      <w:bodyDiv w:val="1"/>
      <w:marLeft w:val="0"/>
      <w:marRight w:val="0"/>
      <w:marTop w:val="0"/>
      <w:marBottom w:val="0"/>
      <w:divBdr>
        <w:top w:val="none" w:sz="0" w:space="0" w:color="auto"/>
        <w:left w:val="none" w:sz="0" w:space="0" w:color="auto"/>
        <w:bottom w:val="none" w:sz="0" w:space="0" w:color="auto"/>
        <w:right w:val="none" w:sz="0" w:space="0" w:color="auto"/>
      </w:divBdr>
    </w:div>
    <w:div w:id="964844835">
      <w:bodyDiv w:val="1"/>
      <w:marLeft w:val="0"/>
      <w:marRight w:val="0"/>
      <w:marTop w:val="0"/>
      <w:marBottom w:val="0"/>
      <w:divBdr>
        <w:top w:val="none" w:sz="0" w:space="0" w:color="auto"/>
        <w:left w:val="none" w:sz="0" w:space="0" w:color="auto"/>
        <w:bottom w:val="none" w:sz="0" w:space="0" w:color="auto"/>
        <w:right w:val="none" w:sz="0" w:space="0" w:color="auto"/>
      </w:divBdr>
    </w:div>
    <w:div w:id="1004818520">
      <w:bodyDiv w:val="1"/>
      <w:marLeft w:val="0"/>
      <w:marRight w:val="0"/>
      <w:marTop w:val="0"/>
      <w:marBottom w:val="0"/>
      <w:divBdr>
        <w:top w:val="none" w:sz="0" w:space="0" w:color="auto"/>
        <w:left w:val="none" w:sz="0" w:space="0" w:color="auto"/>
        <w:bottom w:val="none" w:sz="0" w:space="0" w:color="auto"/>
        <w:right w:val="none" w:sz="0" w:space="0" w:color="auto"/>
      </w:divBdr>
    </w:div>
    <w:div w:id="1021013011">
      <w:bodyDiv w:val="1"/>
      <w:marLeft w:val="0"/>
      <w:marRight w:val="0"/>
      <w:marTop w:val="0"/>
      <w:marBottom w:val="0"/>
      <w:divBdr>
        <w:top w:val="none" w:sz="0" w:space="0" w:color="auto"/>
        <w:left w:val="none" w:sz="0" w:space="0" w:color="auto"/>
        <w:bottom w:val="none" w:sz="0" w:space="0" w:color="auto"/>
        <w:right w:val="none" w:sz="0" w:space="0" w:color="auto"/>
      </w:divBdr>
    </w:div>
    <w:div w:id="1043946297">
      <w:bodyDiv w:val="1"/>
      <w:marLeft w:val="0"/>
      <w:marRight w:val="0"/>
      <w:marTop w:val="0"/>
      <w:marBottom w:val="0"/>
      <w:divBdr>
        <w:top w:val="none" w:sz="0" w:space="0" w:color="auto"/>
        <w:left w:val="none" w:sz="0" w:space="0" w:color="auto"/>
        <w:bottom w:val="none" w:sz="0" w:space="0" w:color="auto"/>
        <w:right w:val="none" w:sz="0" w:space="0" w:color="auto"/>
      </w:divBdr>
    </w:div>
    <w:div w:id="1100490412">
      <w:bodyDiv w:val="1"/>
      <w:marLeft w:val="0"/>
      <w:marRight w:val="0"/>
      <w:marTop w:val="0"/>
      <w:marBottom w:val="0"/>
      <w:divBdr>
        <w:top w:val="none" w:sz="0" w:space="0" w:color="auto"/>
        <w:left w:val="none" w:sz="0" w:space="0" w:color="auto"/>
        <w:bottom w:val="none" w:sz="0" w:space="0" w:color="auto"/>
        <w:right w:val="none" w:sz="0" w:space="0" w:color="auto"/>
      </w:divBdr>
    </w:div>
    <w:div w:id="1102451519">
      <w:bodyDiv w:val="1"/>
      <w:marLeft w:val="0"/>
      <w:marRight w:val="0"/>
      <w:marTop w:val="0"/>
      <w:marBottom w:val="0"/>
      <w:divBdr>
        <w:top w:val="none" w:sz="0" w:space="0" w:color="auto"/>
        <w:left w:val="none" w:sz="0" w:space="0" w:color="auto"/>
        <w:bottom w:val="none" w:sz="0" w:space="0" w:color="auto"/>
        <w:right w:val="none" w:sz="0" w:space="0" w:color="auto"/>
      </w:divBdr>
    </w:div>
    <w:div w:id="1150561350">
      <w:bodyDiv w:val="1"/>
      <w:marLeft w:val="0"/>
      <w:marRight w:val="0"/>
      <w:marTop w:val="0"/>
      <w:marBottom w:val="0"/>
      <w:divBdr>
        <w:top w:val="none" w:sz="0" w:space="0" w:color="auto"/>
        <w:left w:val="none" w:sz="0" w:space="0" w:color="auto"/>
        <w:bottom w:val="none" w:sz="0" w:space="0" w:color="auto"/>
        <w:right w:val="none" w:sz="0" w:space="0" w:color="auto"/>
      </w:divBdr>
    </w:div>
    <w:div w:id="1161502704">
      <w:bodyDiv w:val="1"/>
      <w:marLeft w:val="0"/>
      <w:marRight w:val="0"/>
      <w:marTop w:val="0"/>
      <w:marBottom w:val="0"/>
      <w:divBdr>
        <w:top w:val="none" w:sz="0" w:space="0" w:color="auto"/>
        <w:left w:val="none" w:sz="0" w:space="0" w:color="auto"/>
        <w:bottom w:val="none" w:sz="0" w:space="0" w:color="auto"/>
        <w:right w:val="none" w:sz="0" w:space="0" w:color="auto"/>
      </w:divBdr>
    </w:div>
    <w:div w:id="1193610538">
      <w:bodyDiv w:val="1"/>
      <w:marLeft w:val="0"/>
      <w:marRight w:val="0"/>
      <w:marTop w:val="0"/>
      <w:marBottom w:val="0"/>
      <w:divBdr>
        <w:top w:val="none" w:sz="0" w:space="0" w:color="auto"/>
        <w:left w:val="none" w:sz="0" w:space="0" w:color="auto"/>
        <w:bottom w:val="none" w:sz="0" w:space="0" w:color="auto"/>
        <w:right w:val="none" w:sz="0" w:space="0" w:color="auto"/>
      </w:divBdr>
      <w:divsChild>
        <w:div w:id="1563785196">
          <w:marLeft w:val="0"/>
          <w:marRight w:val="0"/>
          <w:marTop w:val="0"/>
          <w:marBottom w:val="0"/>
          <w:divBdr>
            <w:top w:val="none" w:sz="0" w:space="0" w:color="auto"/>
            <w:left w:val="none" w:sz="0" w:space="0" w:color="auto"/>
            <w:bottom w:val="none" w:sz="0" w:space="0" w:color="auto"/>
            <w:right w:val="none" w:sz="0" w:space="0" w:color="auto"/>
          </w:divBdr>
          <w:divsChild>
            <w:div w:id="155347050">
              <w:marLeft w:val="0"/>
              <w:marRight w:val="0"/>
              <w:marTop w:val="0"/>
              <w:marBottom w:val="0"/>
              <w:divBdr>
                <w:top w:val="none" w:sz="0" w:space="0" w:color="auto"/>
                <w:left w:val="none" w:sz="0" w:space="0" w:color="auto"/>
                <w:bottom w:val="none" w:sz="0" w:space="0" w:color="auto"/>
                <w:right w:val="none" w:sz="0" w:space="0" w:color="auto"/>
              </w:divBdr>
              <w:divsChild>
                <w:div w:id="219945329">
                  <w:marLeft w:val="0"/>
                  <w:marRight w:val="0"/>
                  <w:marTop w:val="0"/>
                  <w:marBottom w:val="0"/>
                  <w:divBdr>
                    <w:top w:val="none" w:sz="0" w:space="0" w:color="auto"/>
                    <w:left w:val="none" w:sz="0" w:space="0" w:color="auto"/>
                    <w:bottom w:val="none" w:sz="0" w:space="0" w:color="auto"/>
                    <w:right w:val="none" w:sz="0" w:space="0" w:color="auto"/>
                  </w:divBdr>
                  <w:divsChild>
                    <w:div w:id="57084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670659">
      <w:bodyDiv w:val="1"/>
      <w:marLeft w:val="0"/>
      <w:marRight w:val="0"/>
      <w:marTop w:val="0"/>
      <w:marBottom w:val="0"/>
      <w:divBdr>
        <w:top w:val="none" w:sz="0" w:space="0" w:color="auto"/>
        <w:left w:val="none" w:sz="0" w:space="0" w:color="auto"/>
        <w:bottom w:val="none" w:sz="0" w:space="0" w:color="auto"/>
        <w:right w:val="none" w:sz="0" w:space="0" w:color="auto"/>
      </w:divBdr>
    </w:div>
    <w:div w:id="1215117340">
      <w:bodyDiv w:val="1"/>
      <w:marLeft w:val="0"/>
      <w:marRight w:val="0"/>
      <w:marTop w:val="0"/>
      <w:marBottom w:val="0"/>
      <w:divBdr>
        <w:top w:val="none" w:sz="0" w:space="0" w:color="auto"/>
        <w:left w:val="none" w:sz="0" w:space="0" w:color="auto"/>
        <w:bottom w:val="none" w:sz="0" w:space="0" w:color="auto"/>
        <w:right w:val="none" w:sz="0" w:space="0" w:color="auto"/>
      </w:divBdr>
    </w:div>
    <w:div w:id="1237714695">
      <w:bodyDiv w:val="1"/>
      <w:marLeft w:val="0"/>
      <w:marRight w:val="0"/>
      <w:marTop w:val="0"/>
      <w:marBottom w:val="0"/>
      <w:divBdr>
        <w:top w:val="none" w:sz="0" w:space="0" w:color="auto"/>
        <w:left w:val="none" w:sz="0" w:space="0" w:color="auto"/>
        <w:bottom w:val="none" w:sz="0" w:space="0" w:color="auto"/>
        <w:right w:val="none" w:sz="0" w:space="0" w:color="auto"/>
      </w:divBdr>
    </w:div>
    <w:div w:id="1304120954">
      <w:bodyDiv w:val="1"/>
      <w:marLeft w:val="0"/>
      <w:marRight w:val="0"/>
      <w:marTop w:val="0"/>
      <w:marBottom w:val="0"/>
      <w:divBdr>
        <w:top w:val="none" w:sz="0" w:space="0" w:color="auto"/>
        <w:left w:val="none" w:sz="0" w:space="0" w:color="auto"/>
        <w:bottom w:val="none" w:sz="0" w:space="0" w:color="auto"/>
        <w:right w:val="none" w:sz="0" w:space="0" w:color="auto"/>
      </w:divBdr>
    </w:div>
    <w:div w:id="1522934394">
      <w:bodyDiv w:val="1"/>
      <w:marLeft w:val="0"/>
      <w:marRight w:val="0"/>
      <w:marTop w:val="0"/>
      <w:marBottom w:val="0"/>
      <w:divBdr>
        <w:top w:val="none" w:sz="0" w:space="0" w:color="auto"/>
        <w:left w:val="none" w:sz="0" w:space="0" w:color="auto"/>
        <w:bottom w:val="none" w:sz="0" w:space="0" w:color="auto"/>
        <w:right w:val="none" w:sz="0" w:space="0" w:color="auto"/>
      </w:divBdr>
    </w:div>
    <w:div w:id="1647969993">
      <w:bodyDiv w:val="1"/>
      <w:marLeft w:val="0"/>
      <w:marRight w:val="0"/>
      <w:marTop w:val="0"/>
      <w:marBottom w:val="0"/>
      <w:divBdr>
        <w:top w:val="none" w:sz="0" w:space="0" w:color="auto"/>
        <w:left w:val="none" w:sz="0" w:space="0" w:color="auto"/>
        <w:bottom w:val="none" w:sz="0" w:space="0" w:color="auto"/>
        <w:right w:val="none" w:sz="0" w:space="0" w:color="auto"/>
      </w:divBdr>
    </w:div>
    <w:div w:id="1705011335">
      <w:bodyDiv w:val="1"/>
      <w:marLeft w:val="0"/>
      <w:marRight w:val="0"/>
      <w:marTop w:val="0"/>
      <w:marBottom w:val="0"/>
      <w:divBdr>
        <w:top w:val="none" w:sz="0" w:space="0" w:color="auto"/>
        <w:left w:val="none" w:sz="0" w:space="0" w:color="auto"/>
        <w:bottom w:val="none" w:sz="0" w:space="0" w:color="auto"/>
        <w:right w:val="none" w:sz="0" w:space="0" w:color="auto"/>
      </w:divBdr>
    </w:div>
    <w:div w:id="1717242353">
      <w:bodyDiv w:val="1"/>
      <w:marLeft w:val="0"/>
      <w:marRight w:val="0"/>
      <w:marTop w:val="0"/>
      <w:marBottom w:val="0"/>
      <w:divBdr>
        <w:top w:val="none" w:sz="0" w:space="0" w:color="auto"/>
        <w:left w:val="none" w:sz="0" w:space="0" w:color="auto"/>
        <w:bottom w:val="none" w:sz="0" w:space="0" w:color="auto"/>
        <w:right w:val="none" w:sz="0" w:space="0" w:color="auto"/>
      </w:divBdr>
    </w:div>
    <w:div w:id="1771317715">
      <w:bodyDiv w:val="1"/>
      <w:marLeft w:val="0"/>
      <w:marRight w:val="0"/>
      <w:marTop w:val="0"/>
      <w:marBottom w:val="0"/>
      <w:divBdr>
        <w:top w:val="none" w:sz="0" w:space="0" w:color="auto"/>
        <w:left w:val="none" w:sz="0" w:space="0" w:color="auto"/>
        <w:bottom w:val="none" w:sz="0" w:space="0" w:color="auto"/>
        <w:right w:val="none" w:sz="0" w:space="0" w:color="auto"/>
      </w:divBdr>
    </w:div>
    <w:div w:id="1785030064">
      <w:bodyDiv w:val="1"/>
      <w:marLeft w:val="0"/>
      <w:marRight w:val="0"/>
      <w:marTop w:val="0"/>
      <w:marBottom w:val="0"/>
      <w:divBdr>
        <w:top w:val="none" w:sz="0" w:space="0" w:color="auto"/>
        <w:left w:val="none" w:sz="0" w:space="0" w:color="auto"/>
        <w:bottom w:val="none" w:sz="0" w:space="0" w:color="auto"/>
        <w:right w:val="none" w:sz="0" w:space="0" w:color="auto"/>
      </w:divBdr>
    </w:div>
    <w:div w:id="1873035497">
      <w:bodyDiv w:val="1"/>
      <w:marLeft w:val="0"/>
      <w:marRight w:val="0"/>
      <w:marTop w:val="0"/>
      <w:marBottom w:val="0"/>
      <w:divBdr>
        <w:top w:val="none" w:sz="0" w:space="0" w:color="auto"/>
        <w:left w:val="none" w:sz="0" w:space="0" w:color="auto"/>
        <w:bottom w:val="none" w:sz="0" w:space="0" w:color="auto"/>
        <w:right w:val="none" w:sz="0" w:space="0" w:color="auto"/>
      </w:divBdr>
    </w:div>
    <w:div w:id="1953701767">
      <w:bodyDiv w:val="1"/>
      <w:marLeft w:val="0"/>
      <w:marRight w:val="0"/>
      <w:marTop w:val="0"/>
      <w:marBottom w:val="0"/>
      <w:divBdr>
        <w:top w:val="none" w:sz="0" w:space="0" w:color="auto"/>
        <w:left w:val="none" w:sz="0" w:space="0" w:color="auto"/>
        <w:bottom w:val="none" w:sz="0" w:space="0" w:color="auto"/>
        <w:right w:val="none" w:sz="0" w:space="0" w:color="auto"/>
      </w:divBdr>
    </w:div>
    <w:div w:id="1964311085">
      <w:bodyDiv w:val="1"/>
      <w:marLeft w:val="0"/>
      <w:marRight w:val="0"/>
      <w:marTop w:val="0"/>
      <w:marBottom w:val="0"/>
      <w:divBdr>
        <w:top w:val="none" w:sz="0" w:space="0" w:color="auto"/>
        <w:left w:val="none" w:sz="0" w:space="0" w:color="auto"/>
        <w:bottom w:val="none" w:sz="0" w:space="0" w:color="auto"/>
        <w:right w:val="none" w:sz="0" w:space="0" w:color="auto"/>
      </w:divBdr>
    </w:div>
    <w:div w:id="2000503578">
      <w:bodyDiv w:val="1"/>
      <w:marLeft w:val="0"/>
      <w:marRight w:val="0"/>
      <w:marTop w:val="0"/>
      <w:marBottom w:val="0"/>
      <w:divBdr>
        <w:top w:val="none" w:sz="0" w:space="0" w:color="auto"/>
        <w:left w:val="none" w:sz="0" w:space="0" w:color="auto"/>
        <w:bottom w:val="none" w:sz="0" w:space="0" w:color="auto"/>
        <w:right w:val="none" w:sz="0" w:space="0" w:color="auto"/>
      </w:divBdr>
    </w:div>
    <w:div w:id="2071346826">
      <w:bodyDiv w:val="1"/>
      <w:marLeft w:val="0"/>
      <w:marRight w:val="0"/>
      <w:marTop w:val="0"/>
      <w:marBottom w:val="0"/>
      <w:divBdr>
        <w:top w:val="none" w:sz="0" w:space="0" w:color="auto"/>
        <w:left w:val="none" w:sz="0" w:space="0" w:color="auto"/>
        <w:bottom w:val="none" w:sz="0" w:space="0" w:color="auto"/>
        <w:right w:val="none" w:sz="0" w:space="0" w:color="auto"/>
      </w:divBdr>
    </w:div>
    <w:div w:id="2099136751">
      <w:bodyDiv w:val="1"/>
      <w:marLeft w:val="0"/>
      <w:marRight w:val="0"/>
      <w:marTop w:val="0"/>
      <w:marBottom w:val="0"/>
      <w:divBdr>
        <w:top w:val="none" w:sz="0" w:space="0" w:color="auto"/>
        <w:left w:val="none" w:sz="0" w:space="0" w:color="auto"/>
        <w:bottom w:val="none" w:sz="0" w:space="0" w:color="auto"/>
        <w:right w:val="none" w:sz="0" w:space="0" w:color="auto"/>
      </w:divBdr>
    </w:div>
    <w:div w:id="2115055869">
      <w:bodyDiv w:val="1"/>
      <w:marLeft w:val="0"/>
      <w:marRight w:val="0"/>
      <w:marTop w:val="0"/>
      <w:marBottom w:val="0"/>
      <w:divBdr>
        <w:top w:val="none" w:sz="0" w:space="0" w:color="auto"/>
        <w:left w:val="none" w:sz="0" w:space="0" w:color="auto"/>
        <w:bottom w:val="none" w:sz="0" w:space="0" w:color="auto"/>
        <w:right w:val="none" w:sz="0" w:space="0" w:color="auto"/>
      </w:divBdr>
      <w:divsChild>
        <w:div w:id="322128611">
          <w:marLeft w:val="0"/>
          <w:marRight w:val="0"/>
          <w:marTop w:val="0"/>
          <w:marBottom w:val="0"/>
          <w:divBdr>
            <w:top w:val="none" w:sz="0" w:space="0" w:color="auto"/>
            <w:left w:val="none" w:sz="0" w:space="0" w:color="auto"/>
            <w:bottom w:val="none" w:sz="0" w:space="0" w:color="auto"/>
            <w:right w:val="none" w:sz="0" w:space="0" w:color="auto"/>
          </w:divBdr>
          <w:divsChild>
            <w:div w:id="2042247359">
              <w:marLeft w:val="0"/>
              <w:marRight w:val="0"/>
              <w:marTop w:val="0"/>
              <w:marBottom w:val="0"/>
              <w:divBdr>
                <w:top w:val="none" w:sz="0" w:space="0" w:color="auto"/>
                <w:left w:val="none" w:sz="0" w:space="0" w:color="auto"/>
                <w:bottom w:val="none" w:sz="0" w:space="0" w:color="auto"/>
                <w:right w:val="none" w:sz="0" w:space="0" w:color="auto"/>
              </w:divBdr>
              <w:divsChild>
                <w:div w:id="539393046">
                  <w:marLeft w:val="0"/>
                  <w:marRight w:val="0"/>
                  <w:marTop w:val="0"/>
                  <w:marBottom w:val="0"/>
                  <w:divBdr>
                    <w:top w:val="none" w:sz="0" w:space="0" w:color="auto"/>
                    <w:left w:val="none" w:sz="0" w:space="0" w:color="auto"/>
                    <w:bottom w:val="none" w:sz="0" w:space="0" w:color="auto"/>
                    <w:right w:val="none" w:sz="0" w:space="0" w:color="auto"/>
                  </w:divBdr>
                  <w:divsChild>
                    <w:div w:id="138551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549B1-A153-48ED-BDA6-06B198CA0909}">
  <ds:schemaRefs>
    <ds:schemaRef ds:uri="http://schemas.microsoft.com/sharepoint/v3/contenttype/forms"/>
  </ds:schemaRefs>
</ds:datastoreItem>
</file>

<file path=customXml/itemProps2.xml><?xml version="1.0" encoding="utf-8"?>
<ds:datastoreItem xmlns:ds="http://schemas.openxmlformats.org/officeDocument/2006/customXml" ds:itemID="{B13AFBD5-8EE2-47AC-A33F-5A8E22CBB4A6}">
  <ds:schemaRefs>
    <ds:schemaRef ds:uri="http://schemas.microsoft.com/office/infopath/2007/PartnerControl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508f4fb5-ab29-4df0-87b4-0144f09b413a"/>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D1331A4-D2E5-4F94-BDA0-B3406E207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A8490E-B7F1-4292-9719-AD0F29969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Pages>
  <Words>1229</Words>
  <Characters>7129</Characters>
  <Application>Microsoft Office Word</Application>
  <DocSecurity>0</DocSecurity>
  <Lines>59</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Laane</dc:creator>
  <cp:keywords/>
  <dc:description/>
  <cp:lastModifiedBy>Kärt Voor</cp:lastModifiedBy>
  <cp:revision>31</cp:revision>
  <cp:lastPrinted>2024-01-09T09:30:00Z</cp:lastPrinted>
  <dcterms:created xsi:type="dcterms:W3CDTF">2024-05-13T07:55:00Z</dcterms:created>
  <dcterms:modified xsi:type="dcterms:W3CDTF">2024-05-22T11:42:00Z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y fmtid="{D5CDD505-2E9C-101B-9397-08002B2CF9AE}" pid="3" name="_NewReviewCycle">
    <vt:lpwstr/>
  </property>
</Properties>
</file>